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E12664" w14:paraId="4A35262A" w14:textId="77777777">
        <w:trPr>
          <w:trHeight w:hRule="exact" w:val="2948"/>
        </w:trPr>
        <w:tc>
          <w:tcPr>
            <w:tcW w:w="11185" w:type="dxa"/>
          </w:tcPr>
          <w:p w14:paraId="4A352629" w14:textId="77777777" w:rsidR="00E12664" w:rsidRDefault="00261FCE">
            <w:pPr>
              <w:pStyle w:val="Documenttype"/>
              <w:suppressAutoHyphens/>
            </w:pPr>
            <w:r>
              <w:t>IALA Guideline</w:t>
            </w:r>
          </w:p>
        </w:tc>
      </w:tr>
    </w:tbl>
    <w:p w14:paraId="4A35262B" w14:textId="77777777" w:rsidR="00E12664" w:rsidRDefault="00E12664">
      <w:pPr>
        <w:suppressAutoHyphens/>
      </w:pPr>
    </w:p>
    <w:p w14:paraId="4A35262C" w14:textId="77777777" w:rsidR="00E12664" w:rsidRDefault="00E12664">
      <w:pPr>
        <w:suppressAutoHyphens/>
      </w:pPr>
    </w:p>
    <w:p w14:paraId="4A35262D" w14:textId="77777777" w:rsidR="00E12664" w:rsidRDefault="00261FCE">
      <w:pPr>
        <w:pStyle w:val="Documentnumber"/>
        <w:suppressAutoHyphens/>
      </w:pPr>
      <w:r>
        <w:t>G</w:t>
      </w:r>
      <w:r>
        <w:rPr>
          <w:rFonts w:eastAsia="SimSun" w:hint="eastAsia"/>
          <w:lang w:val="en-US" w:eastAsia="zh-CN"/>
        </w:rPr>
        <w:t>1075</w:t>
      </w:r>
      <w:r>
        <w:t xml:space="preserve"> </w:t>
      </w:r>
    </w:p>
    <w:p w14:paraId="4A35262E" w14:textId="77777777" w:rsidR="00E12664" w:rsidRDefault="00261FCE">
      <w:pPr>
        <w:pStyle w:val="Documentname"/>
      </w:pPr>
      <w:r>
        <w:t xml:space="preserve">A BUSINESS PLAN FOR THE COMPLEMENTARY USE OF A </w:t>
      </w:r>
      <w:del w:id="0" w:author="gwendolyn" w:date="2024-07-07T13:06:00Z">
        <w:r>
          <w:rPr>
            <w:lang w:val="en-US"/>
          </w:rPr>
          <w:delText>HISTORIC</w:delText>
        </w:r>
      </w:del>
      <w:ins w:id="1" w:author="gwendolyn" w:date="2024-07-07T13:06:00Z">
        <w:r>
          <w:rPr>
            <w:rFonts w:eastAsia="SimSun" w:hint="eastAsia"/>
            <w:lang w:val="en-US" w:eastAsia="zh-CN"/>
          </w:rPr>
          <w:t>Heritage</w:t>
        </w:r>
      </w:ins>
      <w:r>
        <w:t xml:space="preserve"> LIGHTHOUSE</w:t>
      </w:r>
    </w:p>
    <w:p w14:paraId="4A35262F" w14:textId="77777777" w:rsidR="00E12664" w:rsidRDefault="00E12664">
      <w:pPr>
        <w:pStyle w:val="BodyText"/>
      </w:pPr>
    </w:p>
    <w:p w14:paraId="4A352630" w14:textId="77777777" w:rsidR="00E12664" w:rsidRDefault="00E12664">
      <w:pPr>
        <w:suppressAutoHyphens/>
      </w:pPr>
    </w:p>
    <w:p w14:paraId="4A352631" w14:textId="77777777" w:rsidR="00E12664" w:rsidRDefault="00E12664">
      <w:pPr>
        <w:suppressAutoHyphens/>
      </w:pPr>
    </w:p>
    <w:p w14:paraId="4A352632" w14:textId="77777777" w:rsidR="00E12664" w:rsidRDefault="00E12664">
      <w:pPr>
        <w:suppressAutoHyphens/>
      </w:pPr>
    </w:p>
    <w:p w14:paraId="4A352633" w14:textId="77777777" w:rsidR="00E12664" w:rsidRDefault="00E12664">
      <w:pPr>
        <w:suppressAutoHyphens/>
      </w:pPr>
    </w:p>
    <w:p w14:paraId="4A352634" w14:textId="77777777" w:rsidR="00E12664" w:rsidRDefault="00E12664">
      <w:pPr>
        <w:pStyle w:val="BodyText"/>
      </w:pPr>
    </w:p>
    <w:p w14:paraId="4A352635" w14:textId="77777777" w:rsidR="00E12664" w:rsidRDefault="00E12664">
      <w:pPr>
        <w:suppressAutoHyphens/>
      </w:pPr>
    </w:p>
    <w:p w14:paraId="4A352636" w14:textId="77777777" w:rsidR="00E12664" w:rsidRDefault="00E12664">
      <w:pPr>
        <w:suppressAutoHyphens/>
      </w:pPr>
    </w:p>
    <w:p w14:paraId="4A352637" w14:textId="77777777" w:rsidR="00E12664" w:rsidRDefault="00E12664">
      <w:pPr>
        <w:suppressAutoHyphens/>
      </w:pPr>
    </w:p>
    <w:p w14:paraId="4A352638" w14:textId="77777777" w:rsidR="00E12664" w:rsidRDefault="00261FCE">
      <w:pPr>
        <w:tabs>
          <w:tab w:val="left" w:pos="6240"/>
        </w:tabs>
        <w:suppressAutoHyphens/>
      </w:pPr>
      <w:r>
        <w:tab/>
      </w:r>
    </w:p>
    <w:p w14:paraId="4A352639" w14:textId="77777777" w:rsidR="00E12664" w:rsidRDefault="00E12664">
      <w:pPr>
        <w:suppressAutoHyphens/>
      </w:pPr>
    </w:p>
    <w:p w14:paraId="4A35263A" w14:textId="77777777" w:rsidR="00E12664" w:rsidRDefault="00E12664">
      <w:pPr>
        <w:suppressAutoHyphens/>
      </w:pPr>
    </w:p>
    <w:p w14:paraId="4A35263B" w14:textId="77777777" w:rsidR="00E12664" w:rsidRDefault="00E12664">
      <w:pPr>
        <w:suppressAutoHyphens/>
      </w:pPr>
    </w:p>
    <w:p w14:paraId="4A35263C" w14:textId="77777777" w:rsidR="00E12664" w:rsidRDefault="00E12664">
      <w:pPr>
        <w:suppressAutoHyphens/>
      </w:pPr>
    </w:p>
    <w:p w14:paraId="4A35263D" w14:textId="77777777" w:rsidR="00E12664" w:rsidRDefault="00E12664">
      <w:pPr>
        <w:suppressAutoHyphens/>
      </w:pPr>
    </w:p>
    <w:p w14:paraId="4A35263E" w14:textId="77777777" w:rsidR="00E12664" w:rsidRDefault="00E12664">
      <w:pPr>
        <w:suppressAutoHyphens/>
      </w:pPr>
    </w:p>
    <w:p w14:paraId="4A35263F" w14:textId="77777777" w:rsidR="00E12664" w:rsidRDefault="00E12664">
      <w:pPr>
        <w:suppressAutoHyphens/>
      </w:pPr>
    </w:p>
    <w:p w14:paraId="4A352640" w14:textId="77777777" w:rsidR="00E12664" w:rsidRDefault="00E12664">
      <w:pPr>
        <w:suppressAutoHyphens/>
      </w:pPr>
    </w:p>
    <w:p w14:paraId="4A352641" w14:textId="77777777" w:rsidR="00E12664" w:rsidRDefault="00E12664">
      <w:pPr>
        <w:suppressAutoHyphens/>
      </w:pPr>
    </w:p>
    <w:p w14:paraId="4A352642" w14:textId="77777777" w:rsidR="00E12664" w:rsidRDefault="00E12664">
      <w:pPr>
        <w:suppressAutoHyphens/>
      </w:pPr>
    </w:p>
    <w:p w14:paraId="4A352643" w14:textId="77777777" w:rsidR="00E12664" w:rsidRDefault="00E12664">
      <w:pPr>
        <w:suppressAutoHyphens/>
      </w:pPr>
    </w:p>
    <w:p w14:paraId="4A352644" w14:textId="77777777" w:rsidR="00E12664" w:rsidRDefault="00E12664">
      <w:pPr>
        <w:suppressAutoHyphens/>
      </w:pPr>
    </w:p>
    <w:p w14:paraId="4A352645" w14:textId="77777777" w:rsidR="00E12664" w:rsidRDefault="00261FCE">
      <w:pPr>
        <w:pStyle w:val="Editionnumber"/>
        <w:suppressAutoHyphens/>
      </w:pPr>
      <w:r>
        <w:t>Edition x.x</w:t>
      </w:r>
    </w:p>
    <w:p w14:paraId="4A352646" w14:textId="77777777" w:rsidR="00E12664" w:rsidRDefault="00261FCE">
      <w:pPr>
        <w:pStyle w:val="Documentdate"/>
        <w:suppressAutoHyphens/>
      </w:pPr>
      <w:r>
        <w:t>Date (of approval by Council)</w:t>
      </w:r>
    </w:p>
    <w:p w14:paraId="4A352647" w14:textId="77777777" w:rsidR="00E12664" w:rsidRDefault="00E12664">
      <w:pPr>
        <w:suppressAutoHyphens/>
      </w:pPr>
    </w:p>
    <w:p w14:paraId="4A352648" w14:textId="77777777" w:rsidR="00E12664" w:rsidRDefault="00261FCE">
      <w:pPr>
        <w:pStyle w:val="MRN"/>
        <w:suppressAutoHyphens/>
        <w:rPr>
          <w:lang w:val="sv-SE"/>
        </w:rPr>
        <w:sectPr w:rsidR="00E12664">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276" w:bottom="2494" w:left="1276" w:header="567" w:footer="760" w:gutter="0"/>
          <w:cols w:space="708"/>
          <w:docGrid w:linePitch="360"/>
        </w:sectPr>
      </w:pPr>
      <w:r>
        <w:rPr>
          <w:lang w:val="sv-SE"/>
        </w:rPr>
        <w:lastRenderedPageBreak/>
        <w:t>urn:mrn:iala:pub:gnnnn</w:t>
      </w:r>
    </w:p>
    <w:p w14:paraId="4A352649" w14:textId="77777777" w:rsidR="00E12664" w:rsidRDefault="00261FCE">
      <w:pPr>
        <w:pStyle w:val="BodyText"/>
        <w:suppressAutoHyphens/>
      </w:pPr>
      <w:r>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025"/>
        <w:gridCol w:w="2552"/>
      </w:tblGrid>
      <w:tr w:rsidR="00E12664" w14:paraId="4A35264D" w14:textId="77777777">
        <w:tc>
          <w:tcPr>
            <w:tcW w:w="1908" w:type="dxa"/>
          </w:tcPr>
          <w:p w14:paraId="4A35264A" w14:textId="77777777" w:rsidR="00E12664" w:rsidRDefault="00261FCE">
            <w:pPr>
              <w:pStyle w:val="Documentrevisiontabletitle"/>
              <w:suppressAutoHyphens/>
            </w:pPr>
            <w:r>
              <w:t>Date</w:t>
            </w:r>
          </w:p>
        </w:tc>
        <w:tc>
          <w:tcPr>
            <w:tcW w:w="6025" w:type="dxa"/>
          </w:tcPr>
          <w:p w14:paraId="4A35264B" w14:textId="77777777" w:rsidR="00E12664" w:rsidRDefault="00261FCE">
            <w:pPr>
              <w:pStyle w:val="Documentrevisiontabletitle"/>
              <w:suppressAutoHyphens/>
            </w:pPr>
            <w:r>
              <w:t>Details</w:t>
            </w:r>
          </w:p>
        </w:tc>
        <w:tc>
          <w:tcPr>
            <w:tcW w:w="2552" w:type="dxa"/>
          </w:tcPr>
          <w:p w14:paraId="4A35264C" w14:textId="77777777" w:rsidR="00E12664" w:rsidRDefault="00261FCE">
            <w:pPr>
              <w:pStyle w:val="Documentrevisiontabletitle"/>
              <w:suppressAutoHyphens/>
            </w:pPr>
            <w:r>
              <w:t>Approval</w:t>
            </w:r>
          </w:p>
        </w:tc>
      </w:tr>
      <w:tr w:rsidR="00E12664" w14:paraId="4A352651" w14:textId="77777777">
        <w:trPr>
          <w:trHeight w:val="851"/>
        </w:trPr>
        <w:tc>
          <w:tcPr>
            <w:tcW w:w="1908" w:type="dxa"/>
            <w:vAlign w:val="center"/>
          </w:tcPr>
          <w:p w14:paraId="4A35264E" w14:textId="77777777" w:rsidR="00E12664" w:rsidRDefault="00E12664">
            <w:pPr>
              <w:pStyle w:val="Tabletext"/>
              <w:suppressAutoHyphens/>
            </w:pPr>
          </w:p>
        </w:tc>
        <w:tc>
          <w:tcPr>
            <w:tcW w:w="6025" w:type="dxa"/>
            <w:vAlign w:val="center"/>
          </w:tcPr>
          <w:p w14:paraId="4A35264F" w14:textId="77777777" w:rsidR="00E12664" w:rsidRDefault="00E12664">
            <w:pPr>
              <w:pStyle w:val="Tabletext"/>
              <w:suppressAutoHyphens/>
            </w:pPr>
          </w:p>
        </w:tc>
        <w:tc>
          <w:tcPr>
            <w:tcW w:w="2552" w:type="dxa"/>
            <w:vAlign w:val="center"/>
          </w:tcPr>
          <w:p w14:paraId="4A352650" w14:textId="77777777" w:rsidR="00E12664" w:rsidRDefault="00E12664">
            <w:pPr>
              <w:pStyle w:val="Tabletext"/>
              <w:suppressAutoHyphens/>
            </w:pPr>
          </w:p>
        </w:tc>
      </w:tr>
      <w:tr w:rsidR="00E12664" w14:paraId="4A352655" w14:textId="77777777">
        <w:trPr>
          <w:trHeight w:val="851"/>
        </w:trPr>
        <w:tc>
          <w:tcPr>
            <w:tcW w:w="1908" w:type="dxa"/>
            <w:vAlign w:val="center"/>
          </w:tcPr>
          <w:p w14:paraId="4A352652" w14:textId="77777777" w:rsidR="00E12664" w:rsidRDefault="00E12664">
            <w:pPr>
              <w:pStyle w:val="Tabletext"/>
              <w:suppressAutoHyphens/>
            </w:pPr>
          </w:p>
        </w:tc>
        <w:tc>
          <w:tcPr>
            <w:tcW w:w="6025" w:type="dxa"/>
            <w:vAlign w:val="center"/>
          </w:tcPr>
          <w:p w14:paraId="4A352653" w14:textId="77777777" w:rsidR="00E12664" w:rsidRDefault="00E12664">
            <w:pPr>
              <w:pStyle w:val="Tabletext"/>
              <w:suppressAutoHyphens/>
            </w:pPr>
          </w:p>
        </w:tc>
        <w:tc>
          <w:tcPr>
            <w:tcW w:w="2552" w:type="dxa"/>
            <w:vAlign w:val="center"/>
          </w:tcPr>
          <w:p w14:paraId="4A352654" w14:textId="77777777" w:rsidR="00E12664" w:rsidRDefault="00E12664">
            <w:pPr>
              <w:pStyle w:val="Tabletext"/>
              <w:suppressAutoHyphens/>
            </w:pPr>
          </w:p>
        </w:tc>
      </w:tr>
      <w:tr w:rsidR="00E12664" w14:paraId="4A352659" w14:textId="77777777">
        <w:trPr>
          <w:trHeight w:val="851"/>
        </w:trPr>
        <w:tc>
          <w:tcPr>
            <w:tcW w:w="1908" w:type="dxa"/>
            <w:vAlign w:val="center"/>
          </w:tcPr>
          <w:p w14:paraId="4A352656" w14:textId="77777777" w:rsidR="00E12664" w:rsidRDefault="00E12664">
            <w:pPr>
              <w:pStyle w:val="Tabletext"/>
              <w:suppressAutoHyphens/>
            </w:pPr>
          </w:p>
        </w:tc>
        <w:tc>
          <w:tcPr>
            <w:tcW w:w="6025" w:type="dxa"/>
            <w:vAlign w:val="center"/>
          </w:tcPr>
          <w:p w14:paraId="4A352657" w14:textId="77777777" w:rsidR="00E12664" w:rsidRDefault="00E12664">
            <w:pPr>
              <w:pStyle w:val="Tabletext"/>
              <w:suppressAutoHyphens/>
            </w:pPr>
          </w:p>
        </w:tc>
        <w:tc>
          <w:tcPr>
            <w:tcW w:w="2552" w:type="dxa"/>
            <w:vAlign w:val="center"/>
          </w:tcPr>
          <w:p w14:paraId="4A352658" w14:textId="77777777" w:rsidR="00E12664" w:rsidRDefault="00E12664">
            <w:pPr>
              <w:pStyle w:val="Tabletext"/>
              <w:suppressAutoHyphens/>
            </w:pPr>
          </w:p>
        </w:tc>
      </w:tr>
      <w:tr w:rsidR="00E12664" w14:paraId="4A35265D" w14:textId="77777777">
        <w:trPr>
          <w:trHeight w:val="851"/>
        </w:trPr>
        <w:tc>
          <w:tcPr>
            <w:tcW w:w="1908" w:type="dxa"/>
            <w:vAlign w:val="center"/>
          </w:tcPr>
          <w:p w14:paraId="4A35265A" w14:textId="77777777" w:rsidR="00E12664" w:rsidRDefault="00E12664">
            <w:pPr>
              <w:pStyle w:val="Tabletext"/>
              <w:suppressAutoHyphens/>
            </w:pPr>
          </w:p>
        </w:tc>
        <w:tc>
          <w:tcPr>
            <w:tcW w:w="6025" w:type="dxa"/>
            <w:vAlign w:val="center"/>
          </w:tcPr>
          <w:p w14:paraId="4A35265B" w14:textId="77777777" w:rsidR="00E12664" w:rsidRDefault="00E12664">
            <w:pPr>
              <w:pStyle w:val="Tabletext"/>
              <w:suppressAutoHyphens/>
            </w:pPr>
          </w:p>
        </w:tc>
        <w:tc>
          <w:tcPr>
            <w:tcW w:w="2552" w:type="dxa"/>
            <w:vAlign w:val="center"/>
          </w:tcPr>
          <w:p w14:paraId="4A35265C" w14:textId="77777777" w:rsidR="00E12664" w:rsidRDefault="00E12664">
            <w:pPr>
              <w:pStyle w:val="Tabletext"/>
              <w:suppressAutoHyphens/>
            </w:pPr>
          </w:p>
        </w:tc>
      </w:tr>
      <w:tr w:rsidR="00E12664" w14:paraId="4A352661" w14:textId="77777777">
        <w:trPr>
          <w:trHeight w:val="851"/>
        </w:trPr>
        <w:tc>
          <w:tcPr>
            <w:tcW w:w="1908" w:type="dxa"/>
            <w:vAlign w:val="center"/>
          </w:tcPr>
          <w:p w14:paraId="4A35265E" w14:textId="77777777" w:rsidR="00E12664" w:rsidRDefault="00E12664">
            <w:pPr>
              <w:pStyle w:val="Tabletext"/>
              <w:suppressAutoHyphens/>
            </w:pPr>
          </w:p>
        </w:tc>
        <w:tc>
          <w:tcPr>
            <w:tcW w:w="6025" w:type="dxa"/>
            <w:vAlign w:val="center"/>
          </w:tcPr>
          <w:p w14:paraId="4A35265F" w14:textId="77777777" w:rsidR="00E12664" w:rsidRDefault="00E12664">
            <w:pPr>
              <w:pStyle w:val="Tabletext"/>
              <w:suppressAutoHyphens/>
            </w:pPr>
          </w:p>
        </w:tc>
        <w:tc>
          <w:tcPr>
            <w:tcW w:w="2552" w:type="dxa"/>
            <w:vAlign w:val="center"/>
          </w:tcPr>
          <w:p w14:paraId="4A352660" w14:textId="77777777" w:rsidR="00E12664" w:rsidRDefault="00E12664">
            <w:pPr>
              <w:pStyle w:val="Tabletext"/>
              <w:suppressAutoHyphens/>
            </w:pPr>
          </w:p>
        </w:tc>
      </w:tr>
      <w:tr w:rsidR="00E12664" w14:paraId="4A352665" w14:textId="77777777">
        <w:trPr>
          <w:trHeight w:val="851"/>
        </w:trPr>
        <w:tc>
          <w:tcPr>
            <w:tcW w:w="1908" w:type="dxa"/>
            <w:vAlign w:val="center"/>
          </w:tcPr>
          <w:p w14:paraId="4A352662" w14:textId="77777777" w:rsidR="00E12664" w:rsidRDefault="00E12664">
            <w:pPr>
              <w:pStyle w:val="Tabletext"/>
              <w:suppressAutoHyphens/>
            </w:pPr>
          </w:p>
        </w:tc>
        <w:tc>
          <w:tcPr>
            <w:tcW w:w="6025" w:type="dxa"/>
            <w:vAlign w:val="center"/>
          </w:tcPr>
          <w:p w14:paraId="4A352663" w14:textId="77777777" w:rsidR="00E12664" w:rsidRDefault="00E12664">
            <w:pPr>
              <w:pStyle w:val="Tabletext"/>
              <w:suppressAutoHyphens/>
            </w:pPr>
          </w:p>
        </w:tc>
        <w:tc>
          <w:tcPr>
            <w:tcW w:w="2552" w:type="dxa"/>
            <w:vAlign w:val="center"/>
          </w:tcPr>
          <w:p w14:paraId="4A352664" w14:textId="77777777" w:rsidR="00E12664" w:rsidRDefault="00E12664">
            <w:pPr>
              <w:pStyle w:val="Tabletext"/>
              <w:suppressAutoHyphens/>
            </w:pPr>
          </w:p>
        </w:tc>
      </w:tr>
      <w:tr w:rsidR="00E12664" w14:paraId="4A352669" w14:textId="77777777">
        <w:trPr>
          <w:trHeight w:val="851"/>
        </w:trPr>
        <w:tc>
          <w:tcPr>
            <w:tcW w:w="1908" w:type="dxa"/>
            <w:vAlign w:val="center"/>
          </w:tcPr>
          <w:p w14:paraId="4A352666" w14:textId="77777777" w:rsidR="00E12664" w:rsidRDefault="00E12664">
            <w:pPr>
              <w:pStyle w:val="Tabletext"/>
              <w:suppressAutoHyphens/>
            </w:pPr>
          </w:p>
        </w:tc>
        <w:tc>
          <w:tcPr>
            <w:tcW w:w="6025" w:type="dxa"/>
            <w:vAlign w:val="center"/>
          </w:tcPr>
          <w:p w14:paraId="4A352667" w14:textId="77777777" w:rsidR="00E12664" w:rsidRDefault="00E12664">
            <w:pPr>
              <w:pStyle w:val="Tabletext"/>
              <w:suppressAutoHyphens/>
            </w:pPr>
          </w:p>
        </w:tc>
        <w:tc>
          <w:tcPr>
            <w:tcW w:w="2552" w:type="dxa"/>
            <w:vAlign w:val="center"/>
          </w:tcPr>
          <w:p w14:paraId="4A352668" w14:textId="77777777" w:rsidR="00E12664" w:rsidRDefault="00E12664">
            <w:pPr>
              <w:pStyle w:val="Tabletext"/>
              <w:suppressAutoHyphens/>
            </w:pPr>
          </w:p>
        </w:tc>
      </w:tr>
    </w:tbl>
    <w:p w14:paraId="4A35266A" w14:textId="77777777" w:rsidR="00E12664" w:rsidRDefault="00E12664">
      <w:pPr>
        <w:suppressAutoHyphens/>
      </w:pPr>
    </w:p>
    <w:p w14:paraId="4A35266B" w14:textId="77777777" w:rsidR="00E12664" w:rsidRDefault="00E12664">
      <w:pPr>
        <w:pStyle w:val="BodyText"/>
        <w:suppressAutoHyphens/>
        <w:sectPr w:rsidR="00E12664">
          <w:headerReference w:type="even" r:id="rId18"/>
          <w:headerReference w:type="default" r:id="rId19"/>
          <w:footerReference w:type="default" r:id="rId20"/>
          <w:headerReference w:type="first" r:id="rId21"/>
          <w:pgSz w:w="11906" w:h="16838"/>
          <w:pgMar w:top="567" w:right="794" w:bottom="567" w:left="907" w:header="567" w:footer="850" w:gutter="0"/>
          <w:cols w:space="708"/>
          <w:docGrid w:linePitch="360"/>
        </w:sectPr>
      </w:pPr>
    </w:p>
    <w:p w14:paraId="4A35266C" w14:textId="77777777" w:rsidR="00E12664" w:rsidRDefault="00261FCE">
      <w:pPr>
        <w:pStyle w:val="TOC1"/>
        <w:tabs>
          <w:tab w:val="clear" w:pos="9781"/>
          <w:tab w:val="right" w:leader="dot" w:pos="10205"/>
        </w:tabs>
        <w:rPr>
          <w:del w:id="2" w:author="gwendolyn" w:date="2024-08-27T15:39:00Z"/>
        </w:rPr>
      </w:pPr>
      <w:r>
        <w:rPr>
          <w:rFonts w:eastAsia="Times New Roman" w:cs="Times New Roman"/>
          <w:b w:val="0"/>
          <w:szCs w:val="20"/>
        </w:rPr>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del w:id="3" w:author="gwendolyn" w:date="2024-08-27T15:39:00Z">
        <w:r>
          <w:rPr>
            <w:color w:val="00558C"/>
          </w:rPr>
          <w:delText xml:space="preserve">1. </w:delText>
        </w:r>
        <w:r>
          <w:rPr>
            <w:rFonts w:hint="eastAsia"/>
            <w:lang w:val="en-US" w:eastAsia="zh-CN"/>
          </w:rPr>
          <w:delText>Introduction</w:delText>
        </w:r>
        <w:r>
          <w:tab/>
        </w:r>
        <w:r>
          <w:rPr>
            <w:b w:val="0"/>
            <w:caps w:val="0"/>
          </w:rPr>
          <w:fldChar w:fldCharType="begin"/>
        </w:r>
        <w:r>
          <w:delInstrText xml:space="preserve"> PAGEREF _Toc2079 \h </w:delInstrText>
        </w:r>
        <w:r>
          <w:rPr>
            <w:b w:val="0"/>
            <w:caps w:val="0"/>
          </w:rPr>
        </w:r>
        <w:r>
          <w:rPr>
            <w:b w:val="0"/>
            <w:caps w:val="0"/>
          </w:rPr>
          <w:fldChar w:fldCharType="separate"/>
        </w:r>
        <w:r>
          <w:delText>7</w:delText>
        </w:r>
        <w:r>
          <w:rPr>
            <w:b w:val="0"/>
            <w:caps w:val="0"/>
          </w:rPr>
          <w:fldChar w:fldCharType="end"/>
        </w:r>
      </w:del>
    </w:p>
    <w:p w14:paraId="4A35266D" w14:textId="77777777" w:rsidR="00E12664" w:rsidRDefault="00261FCE">
      <w:pPr>
        <w:pStyle w:val="TOC1"/>
        <w:tabs>
          <w:tab w:val="clear" w:pos="9781"/>
          <w:tab w:val="right" w:leader="dot" w:pos="10205"/>
        </w:tabs>
        <w:rPr>
          <w:del w:id="4" w:author="gwendolyn" w:date="2024-08-27T15:39:00Z"/>
        </w:rPr>
      </w:pPr>
      <w:del w:id="5" w:author="gwendolyn" w:date="2024-08-27T15:39:00Z">
        <w:r>
          <w:rPr>
            <w:color w:val="00558C"/>
          </w:rPr>
          <w:delText xml:space="preserve">2. </w:delText>
        </w:r>
        <w:r>
          <w:rPr>
            <w:rFonts w:hint="eastAsia"/>
            <w:lang w:val="en-US" w:eastAsia="zh-CN"/>
          </w:rPr>
          <w:delText>PROJECT MANAGEMENT PROCEDURE/STRATEGY</w:delText>
        </w:r>
        <w:r>
          <w:tab/>
        </w:r>
        <w:r>
          <w:rPr>
            <w:b w:val="0"/>
            <w:caps w:val="0"/>
          </w:rPr>
          <w:fldChar w:fldCharType="begin"/>
        </w:r>
        <w:r>
          <w:delInstrText xml:space="preserve"> PAGEREF _Toc10552 \h </w:delInstrText>
        </w:r>
        <w:r>
          <w:rPr>
            <w:b w:val="0"/>
            <w:caps w:val="0"/>
          </w:rPr>
        </w:r>
        <w:r>
          <w:rPr>
            <w:b w:val="0"/>
            <w:caps w:val="0"/>
          </w:rPr>
          <w:fldChar w:fldCharType="separate"/>
        </w:r>
        <w:r>
          <w:delText>7</w:delText>
        </w:r>
        <w:r>
          <w:rPr>
            <w:b w:val="0"/>
            <w:caps w:val="0"/>
          </w:rPr>
          <w:fldChar w:fldCharType="end"/>
        </w:r>
      </w:del>
    </w:p>
    <w:p w14:paraId="4A35266E" w14:textId="77777777" w:rsidR="00E12664" w:rsidRDefault="00261FCE">
      <w:pPr>
        <w:pStyle w:val="TOC2"/>
        <w:tabs>
          <w:tab w:val="clear" w:pos="9781"/>
          <w:tab w:val="right" w:leader="dot" w:pos="10205"/>
        </w:tabs>
        <w:rPr>
          <w:del w:id="6" w:author="gwendolyn" w:date="2024-08-27T15:39:00Z"/>
        </w:rPr>
      </w:pPr>
      <w:del w:id="7" w:author="gwendolyn" w:date="2024-08-27T15:39:00Z">
        <w:r>
          <w:rPr>
            <w:color w:val="00558C"/>
          </w:rPr>
          <w:delText xml:space="preserve">2.1. </w:delText>
        </w:r>
        <w:r>
          <w:delText>PROJECT MANAGEMENT</w:delText>
        </w:r>
        <w:r>
          <w:tab/>
        </w:r>
        <w:r>
          <w:fldChar w:fldCharType="begin"/>
        </w:r>
        <w:r>
          <w:delInstrText xml:space="preserve"> PAGEREF _Toc31921 \h </w:delInstrText>
        </w:r>
        <w:r>
          <w:fldChar w:fldCharType="separate"/>
        </w:r>
        <w:r>
          <w:delText>7</w:delText>
        </w:r>
        <w:r>
          <w:fldChar w:fldCharType="end"/>
        </w:r>
      </w:del>
    </w:p>
    <w:p w14:paraId="4A35266F" w14:textId="77777777" w:rsidR="00E12664" w:rsidRDefault="00261FCE">
      <w:pPr>
        <w:pStyle w:val="TOC2"/>
        <w:tabs>
          <w:tab w:val="clear" w:pos="9781"/>
          <w:tab w:val="right" w:leader="dot" w:pos="10205"/>
        </w:tabs>
        <w:rPr>
          <w:del w:id="8" w:author="gwendolyn" w:date="2024-08-27T15:39:00Z"/>
        </w:rPr>
      </w:pPr>
      <w:del w:id="9" w:author="gwendolyn" w:date="2024-08-27T15:39:00Z">
        <w:r>
          <w:rPr>
            <w:color w:val="00558C"/>
          </w:rPr>
          <w:delText xml:space="preserve">2.2. </w:delText>
        </w:r>
        <w:r>
          <w:delText>PROJECT BOARD MAKEUP</w:delText>
        </w:r>
        <w:r>
          <w:tab/>
        </w:r>
        <w:r>
          <w:fldChar w:fldCharType="begin"/>
        </w:r>
        <w:r>
          <w:delInstrText xml:space="preserve"> PAGEREF _Toc4075 \h </w:delInstrText>
        </w:r>
        <w:r>
          <w:fldChar w:fldCharType="separate"/>
        </w:r>
        <w:r>
          <w:delText>7</w:delText>
        </w:r>
        <w:r>
          <w:fldChar w:fldCharType="end"/>
        </w:r>
      </w:del>
    </w:p>
    <w:p w14:paraId="4A352670" w14:textId="77777777" w:rsidR="00E12664" w:rsidRDefault="00261FCE">
      <w:pPr>
        <w:pStyle w:val="TOC2"/>
        <w:tabs>
          <w:tab w:val="clear" w:pos="9781"/>
          <w:tab w:val="right" w:leader="dot" w:pos="10205"/>
        </w:tabs>
        <w:rPr>
          <w:del w:id="10" w:author="gwendolyn" w:date="2024-08-27T15:39:00Z"/>
        </w:rPr>
      </w:pPr>
      <w:del w:id="11" w:author="gwendolyn" w:date="2024-08-27T15:39:00Z">
        <w:r>
          <w:rPr>
            <w:color w:val="00558C"/>
          </w:rPr>
          <w:delText xml:space="preserve">2.3. </w:delText>
        </w:r>
        <w:r>
          <w:delText>EXAMPLE OF REPORTING PROCEDURE DOCUMENT</w:delText>
        </w:r>
        <w:r>
          <w:tab/>
        </w:r>
        <w:r>
          <w:fldChar w:fldCharType="begin"/>
        </w:r>
        <w:r>
          <w:delInstrText xml:space="preserve"> PAGEREF _Toc22397 \h </w:delInstrText>
        </w:r>
        <w:r>
          <w:fldChar w:fldCharType="separate"/>
        </w:r>
        <w:r>
          <w:delText>8</w:delText>
        </w:r>
        <w:r>
          <w:fldChar w:fldCharType="end"/>
        </w:r>
      </w:del>
    </w:p>
    <w:p w14:paraId="4A352671" w14:textId="77777777" w:rsidR="00E12664" w:rsidRDefault="00261FCE">
      <w:pPr>
        <w:pStyle w:val="TOC2"/>
        <w:tabs>
          <w:tab w:val="clear" w:pos="9781"/>
          <w:tab w:val="right" w:leader="dot" w:pos="10205"/>
        </w:tabs>
        <w:rPr>
          <w:del w:id="12" w:author="gwendolyn" w:date="2024-08-27T15:39:00Z"/>
        </w:rPr>
      </w:pPr>
      <w:del w:id="13" w:author="gwendolyn" w:date="2024-08-27T15:39:00Z">
        <w:r>
          <w:rPr>
            <w:color w:val="00558C"/>
          </w:rPr>
          <w:delText xml:space="preserve">2.4. </w:delText>
        </w:r>
        <w:r>
          <w:delText>PROJECT STRATEGY AND COMPONENTS</w:delText>
        </w:r>
        <w:r>
          <w:tab/>
        </w:r>
        <w:r>
          <w:fldChar w:fldCharType="begin"/>
        </w:r>
        <w:r>
          <w:delInstrText xml:space="preserve"> PAGEREF _Toc15988 \h </w:delInstrText>
        </w:r>
        <w:r>
          <w:fldChar w:fldCharType="separate"/>
        </w:r>
        <w:r>
          <w:delText>9</w:delText>
        </w:r>
        <w:r>
          <w:fldChar w:fldCharType="end"/>
        </w:r>
      </w:del>
    </w:p>
    <w:p w14:paraId="4A352672" w14:textId="77777777" w:rsidR="00E12664" w:rsidRDefault="00261FCE">
      <w:pPr>
        <w:pStyle w:val="TOC1"/>
        <w:tabs>
          <w:tab w:val="clear" w:pos="9781"/>
          <w:tab w:val="right" w:leader="dot" w:pos="10205"/>
        </w:tabs>
        <w:rPr>
          <w:del w:id="14" w:author="gwendolyn" w:date="2024-08-27T15:39:00Z"/>
        </w:rPr>
      </w:pPr>
      <w:del w:id="15" w:author="gwendolyn" w:date="2024-08-27T15:39:00Z">
        <w:r>
          <w:rPr>
            <w:color w:val="00558C"/>
          </w:rPr>
          <w:delText xml:space="preserve">3. </w:delText>
        </w:r>
        <w:r>
          <w:rPr>
            <w:rFonts w:hint="eastAsia"/>
          </w:rPr>
          <w:delText>THE BUSINESS PLAN</w:delText>
        </w:r>
        <w:r>
          <w:tab/>
        </w:r>
        <w:r>
          <w:rPr>
            <w:b w:val="0"/>
            <w:caps w:val="0"/>
          </w:rPr>
          <w:fldChar w:fldCharType="begin"/>
        </w:r>
        <w:r>
          <w:delInstrText xml:space="preserve"> PAGEREF _Toc19516 \h </w:delInstrText>
        </w:r>
        <w:r>
          <w:rPr>
            <w:b w:val="0"/>
            <w:caps w:val="0"/>
          </w:rPr>
        </w:r>
        <w:r>
          <w:rPr>
            <w:b w:val="0"/>
            <w:caps w:val="0"/>
          </w:rPr>
          <w:fldChar w:fldCharType="separate"/>
        </w:r>
        <w:r>
          <w:delText>10</w:delText>
        </w:r>
        <w:r>
          <w:rPr>
            <w:b w:val="0"/>
            <w:caps w:val="0"/>
          </w:rPr>
          <w:fldChar w:fldCharType="end"/>
        </w:r>
      </w:del>
    </w:p>
    <w:p w14:paraId="4A352673" w14:textId="77777777" w:rsidR="00E12664" w:rsidRDefault="00261FCE">
      <w:pPr>
        <w:pStyle w:val="TOC2"/>
        <w:tabs>
          <w:tab w:val="clear" w:pos="9781"/>
          <w:tab w:val="right" w:leader="dot" w:pos="10205"/>
        </w:tabs>
        <w:rPr>
          <w:del w:id="16" w:author="gwendolyn" w:date="2024-08-27T15:39:00Z"/>
        </w:rPr>
      </w:pPr>
      <w:del w:id="17" w:author="gwendolyn" w:date="2024-08-27T15:39:00Z">
        <w:r>
          <w:rPr>
            <w:color w:val="00558C"/>
          </w:rPr>
          <w:delText xml:space="preserve">3.1. </w:delText>
        </w:r>
        <w:r>
          <w:rPr>
            <w:rFonts w:hint="eastAsia"/>
          </w:rPr>
          <w:delText>ROJECT DESCRIPTION</w:delText>
        </w:r>
        <w:r>
          <w:tab/>
        </w:r>
        <w:r>
          <w:fldChar w:fldCharType="begin"/>
        </w:r>
        <w:r>
          <w:delInstrText xml:space="preserve"> PAGEREF _Toc10185 \h </w:delInstrText>
        </w:r>
        <w:r>
          <w:fldChar w:fldCharType="separate"/>
        </w:r>
        <w:r>
          <w:delText>10</w:delText>
        </w:r>
        <w:r>
          <w:fldChar w:fldCharType="end"/>
        </w:r>
      </w:del>
    </w:p>
    <w:p w14:paraId="4A352674" w14:textId="77777777" w:rsidR="00E12664" w:rsidRDefault="00261FCE">
      <w:pPr>
        <w:pStyle w:val="TOC3"/>
        <w:tabs>
          <w:tab w:val="clear" w:pos="9781"/>
          <w:tab w:val="right" w:leader="dot" w:pos="10205"/>
        </w:tabs>
        <w:rPr>
          <w:del w:id="18" w:author="gwendolyn" w:date="2024-08-27T15:39:00Z"/>
        </w:rPr>
      </w:pPr>
      <w:del w:id="19" w:author="gwendolyn" w:date="2024-08-27T15:39:00Z">
        <w:r>
          <w:delText xml:space="preserve">3.1.1. </w:delText>
        </w:r>
        <w:r>
          <w:rPr>
            <w:rFonts w:hint="eastAsia"/>
          </w:rPr>
          <w:delText>INTRODUCTION (EXECUTIVE SUMMARY) </w:delText>
        </w:r>
        <w:r>
          <w:tab/>
        </w:r>
        <w:r>
          <w:fldChar w:fldCharType="begin"/>
        </w:r>
        <w:r>
          <w:delInstrText xml:space="preserve"> PAGEREF _Toc24485 \h </w:delInstrText>
        </w:r>
        <w:r>
          <w:fldChar w:fldCharType="separate"/>
        </w:r>
        <w:r>
          <w:delText>10</w:delText>
        </w:r>
        <w:r>
          <w:fldChar w:fldCharType="end"/>
        </w:r>
      </w:del>
    </w:p>
    <w:p w14:paraId="4A352675" w14:textId="77777777" w:rsidR="00E12664" w:rsidRDefault="00261FCE">
      <w:pPr>
        <w:pStyle w:val="TOC3"/>
        <w:tabs>
          <w:tab w:val="clear" w:pos="9781"/>
          <w:tab w:val="right" w:leader="dot" w:pos="10205"/>
        </w:tabs>
        <w:rPr>
          <w:del w:id="20" w:author="gwendolyn" w:date="2024-08-27T15:39:00Z"/>
        </w:rPr>
      </w:pPr>
      <w:del w:id="21" w:author="gwendolyn" w:date="2024-08-27T15:39:00Z">
        <w:r>
          <w:delText xml:space="preserve">3.1.2. </w:delText>
        </w:r>
        <w:r>
          <w:rPr>
            <w:rFonts w:hint="eastAsia"/>
          </w:rPr>
          <w:delText>DESCRIPTION OF PROJECT</w:delText>
        </w:r>
        <w:r>
          <w:tab/>
        </w:r>
        <w:r>
          <w:fldChar w:fldCharType="begin"/>
        </w:r>
        <w:r>
          <w:delInstrText xml:space="preserve"> PAGEREF _Toc3321 \h </w:delInstrText>
        </w:r>
        <w:r>
          <w:fldChar w:fldCharType="separate"/>
        </w:r>
        <w:r>
          <w:delText>10</w:delText>
        </w:r>
        <w:r>
          <w:fldChar w:fldCharType="end"/>
        </w:r>
      </w:del>
    </w:p>
    <w:p w14:paraId="4A352676" w14:textId="77777777" w:rsidR="00E12664" w:rsidRDefault="00261FCE">
      <w:pPr>
        <w:pStyle w:val="TOC3"/>
        <w:tabs>
          <w:tab w:val="clear" w:pos="9781"/>
          <w:tab w:val="right" w:leader="dot" w:pos="10205"/>
        </w:tabs>
        <w:rPr>
          <w:del w:id="22" w:author="gwendolyn" w:date="2024-08-27T15:39:00Z"/>
        </w:rPr>
      </w:pPr>
      <w:del w:id="23" w:author="gwendolyn" w:date="2024-08-27T15:39:00Z">
        <w:r>
          <w:delText xml:space="preserve">3.1.3. </w:delText>
        </w:r>
        <w:r>
          <w:rPr>
            <w:rFonts w:hint="eastAsia"/>
          </w:rPr>
          <w:delText>PUBLIC BENEFITS</w:delText>
        </w:r>
        <w:r>
          <w:tab/>
        </w:r>
        <w:r>
          <w:fldChar w:fldCharType="begin"/>
        </w:r>
        <w:r>
          <w:delInstrText xml:space="preserve"> PAGEREF _Toc10483 \h </w:delInstrText>
        </w:r>
        <w:r>
          <w:fldChar w:fldCharType="separate"/>
        </w:r>
        <w:r>
          <w:delText>10</w:delText>
        </w:r>
        <w:r>
          <w:fldChar w:fldCharType="end"/>
        </w:r>
      </w:del>
    </w:p>
    <w:p w14:paraId="4A352677" w14:textId="77777777" w:rsidR="00E12664" w:rsidRDefault="00261FCE">
      <w:pPr>
        <w:pStyle w:val="TOC3"/>
        <w:tabs>
          <w:tab w:val="clear" w:pos="9781"/>
          <w:tab w:val="right" w:leader="dot" w:pos="10205"/>
        </w:tabs>
        <w:rPr>
          <w:del w:id="24" w:author="gwendolyn" w:date="2024-08-27T15:39:00Z"/>
        </w:rPr>
      </w:pPr>
      <w:del w:id="25" w:author="gwendolyn" w:date="2024-08-27T15:39:00Z">
        <w:r>
          <w:delText xml:space="preserve">3.1.4. </w:delText>
        </w:r>
        <w:r>
          <w:rPr>
            <w:rFonts w:hint="eastAsia"/>
          </w:rPr>
          <w:delText>FINANCIAL FUTURE</w:delText>
        </w:r>
        <w:r>
          <w:tab/>
        </w:r>
        <w:r>
          <w:fldChar w:fldCharType="begin"/>
        </w:r>
        <w:r>
          <w:delInstrText xml:space="preserve"> PAGEREF _Toc16661 \h </w:delInstrText>
        </w:r>
        <w:r>
          <w:fldChar w:fldCharType="separate"/>
        </w:r>
        <w:r>
          <w:delText>10</w:delText>
        </w:r>
        <w:r>
          <w:fldChar w:fldCharType="end"/>
        </w:r>
      </w:del>
    </w:p>
    <w:p w14:paraId="4A352678" w14:textId="77777777" w:rsidR="00E12664" w:rsidRDefault="00261FCE">
      <w:pPr>
        <w:pStyle w:val="TOC3"/>
        <w:tabs>
          <w:tab w:val="clear" w:pos="9781"/>
          <w:tab w:val="right" w:leader="dot" w:pos="10205"/>
        </w:tabs>
        <w:rPr>
          <w:del w:id="26" w:author="gwendolyn" w:date="2024-08-27T15:39:00Z"/>
        </w:rPr>
      </w:pPr>
      <w:del w:id="27" w:author="gwendolyn" w:date="2024-08-27T15:39:00Z">
        <w:r>
          <w:delText xml:space="preserve">3.1.5. </w:delText>
        </w:r>
        <w:r>
          <w:rPr>
            <w:rFonts w:hint="eastAsia"/>
          </w:rPr>
          <w:delText>FINANCIAL PROJECTIONS AND PROJECTED INCOME</w:delText>
        </w:r>
        <w:r>
          <w:tab/>
        </w:r>
        <w:r>
          <w:fldChar w:fldCharType="begin"/>
        </w:r>
        <w:r>
          <w:delInstrText xml:space="preserve"> PAGEREF _Toc27824 \h </w:delInstrText>
        </w:r>
        <w:r>
          <w:fldChar w:fldCharType="separate"/>
        </w:r>
        <w:r>
          <w:delText>10</w:delText>
        </w:r>
        <w:r>
          <w:fldChar w:fldCharType="end"/>
        </w:r>
      </w:del>
    </w:p>
    <w:p w14:paraId="4A352679" w14:textId="77777777" w:rsidR="00E12664" w:rsidRDefault="00261FCE">
      <w:pPr>
        <w:pStyle w:val="TOC3"/>
        <w:tabs>
          <w:tab w:val="clear" w:pos="9781"/>
          <w:tab w:val="right" w:leader="dot" w:pos="10205"/>
        </w:tabs>
        <w:rPr>
          <w:del w:id="28" w:author="gwendolyn" w:date="2024-08-27T15:39:00Z"/>
        </w:rPr>
      </w:pPr>
      <w:del w:id="29" w:author="gwendolyn" w:date="2024-08-27T15:39:00Z">
        <w:r>
          <w:delText xml:space="preserve">3.1.6. </w:delText>
        </w:r>
        <w:r>
          <w:rPr>
            <w:rFonts w:hint="eastAsia"/>
          </w:rPr>
          <w:delText>RISK ASSESSMENT/MANAGEMENT</w:delText>
        </w:r>
        <w:r>
          <w:tab/>
        </w:r>
        <w:r>
          <w:fldChar w:fldCharType="begin"/>
        </w:r>
        <w:r>
          <w:delInstrText xml:space="preserve"> PAGEREF _Toc9553 \h </w:delInstrText>
        </w:r>
        <w:r>
          <w:fldChar w:fldCharType="separate"/>
        </w:r>
        <w:r>
          <w:delText>10</w:delText>
        </w:r>
        <w:r>
          <w:fldChar w:fldCharType="end"/>
        </w:r>
      </w:del>
    </w:p>
    <w:p w14:paraId="4A35267A" w14:textId="77777777" w:rsidR="00E12664" w:rsidRDefault="00261FCE">
      <w:pPr>
        <w:pStyle w:val="TOC3"/>
        <w:tabs>
          <w:tab w:val="clear" w:pos="9781"/>
          <w:tab w:val="right" w:leader="dot" w:pos="10205"/>
        </w:tabs>
        <w:rPr>
          <w:del w:id="30" w:author="gwendolyn" w:date="2024-08-27T15:39:00Z"/>
        </w:rPr>
      </w:pPr>
      <w:del w:id="31" w:author="gwendolyn" w:date="2024-08-27T15:39:00Z">
        <w:r>
          <w:delText xml:space="preserve">3.1.7. </w:delText>
        </w:r>
        <w:r>
          <w:rPr>
            <w:rFonts w:hint="eastAsia"/>
          </w:rPr>
          <w:delText>BUSINESS PLAN SIGN‐OFF (INITIAL MANDATE) </w:delText>
        </w:r>
        <w:r>
          <w:tab/>
        </w:r>
        <w:r>
          <w:fldChar w:fldCharType="begin"/>
        </w:r>
        <w:r>
          <w:delInstrText xml:space="preserve"> PAGEREF _Toc17092 \h </w:delInstrText>
        </w:r>
        <w:r>
          <w:fldChar w:fldCharType="separate"/>
        </w:r>
        <w:r>
          <w:delText>10</w:delText>
        </w:r>
        <w:r>
          <w:fldChar w:fldCharType="end"/>
        </w:r>
      </w:del>
    </w:p>
    <w:p w14:paraId="4A35267B" w14:textId="77777777" w:rsidR="00E12664" w:rsidRDefault="00261FCE">
      <w:pPr>
        <w:pStyle w:val="TOC2"/>
        <w:tabs>
          <w:tab w:val="clear" w:pos="9781"/>
          <w:tab w:val="right" w:leader="dot" w:pos="10205"/>
        </w:tabs>
        <w:rPr>
          <w:del w:id="32" w:author="gwendolyn" w:date="2024-08-27T15:39:00Z"/>
        </w:rPr>
      </w:pPr>
      <w:del w:id="33" w:author="gwendolyn" w:date="2024-08-27T15:39:00Z">
        <w:r>
          <w:rPr>
            <w:color w:val="00558C"/>
          </w:rPr>
          <w:delText xml:space="preserve">3.2. </w:delText>
        </w:r>
        <w:r>
          <w:rPr>
            <w:rFonts w:hint="eastAsia"/>
          </w:rPr>
          <w:delText>THE ORGANISATION </w:delText>
        </w:r>
        <w:r>
          <w:tab/>
        </w:r>
        <w:r>
          <w:fldChar w:fldCharType="begin"/>
        </w:r>
        <w:r>
          <w:delInstrText xml:space="preserve"> PAGEREF _Toc26451 \h </w:delInstrText>
        </w:r>
        <w:r>
          <w:fldChar w:fldCharType="separate"/>
        </w:r>
        <w:r>
          <w:delText>11</w:delText>
        </w:r>
        <w:r>
          <w:fldChar w:fldCharType="end"/>
        </w:r>
      </w:del>
    </w:p>
    <w:p w14:paraId="4A35267C" w14:textId="77777777" w:rsidR="00E12664" w:rsidRDefault="00261FCE">
      <w:pPr>
        <w:pStyle w:val="TOC3"/>
        <w:tabs>
          <w:tab w:val="clear" w:pos="9781"/>
          <w:tab w:val="right" w:leader="dot" w:pos="10205"/>
        </w:tabs>
        <w:rPr>
          <w:del w:id="34" w:author="gwendolyn" w:date="2024-08-27T15:39:00Z"/>
        </w:rPr>
      </w:pPr>
      <w:del w:id="35" w:author="gwendolyn" w:date="2024-08-27T15:39:00Z">
        <w:r>
          <w:delText xml:space="preserve">3.2.1. </w:delText>
        </w:r>
        <w:r>
          <w:rPr>
            <w:rFonts w:hint="eastAsia"/>
          </w:rPr>
          <w:delText>HISTORY OF THE ORGANISATION</w:delText>
        </w:r>
        <w:r>
          <w:tab/>
        </w:r>
        <w:r>
          <w:fldChar w:fldCharType="begin"/>
        </w:r>
        <w:r>
          <w:delInstrText xml:space="preserve"> PAGEREF _Toc18975 \h </w:delInstrText>
        </w:r>
        <w:r>
          <w:fldChar w:fldCharType="separate"/>
        </w:r>
        <w:r>
          <w:delText>11</w:delText>
        </w:r>
        <w:r>
          <w:fldChar w:fldCharType="end"/>
        </w:r>
      </w:del>
    </w:p>
    <w:p w14:paraId="4A35267D" w14:textId="77777777" w:rsidR="00E12664" w:rsidRDefault="00261FCE">
      <w:pPr>
        <w:pStyle w:val="TOC3"/>
        <w:tabs>
          <w:tab w:val="clear" w:pos="9781"/>
          <w:tab w:val="right" w:leader="dot" w:pos="10205"/>
        </w:tabs>
        <w:rPr>
          <w:del w:id="36" w:author="gwendolyn" w:date="2024-08-27T15:39:00Z"/>
        </w:rPr>
      </w:pPr>
      <w:del w:id="37" w:author="gwendolyn" w:date="2024-08-27T15:39:00Z">
        <w:r>
          <w:delText xml:space="preserve">3.2.2. </w:delText>
        </w:r>
        <w:r>
          <w:rPr>
            <w:rFonts w:hint="eastAsia"/>
          </w:rPr>
          <w:delText>FUNCTION OF THE ORGANISATION</w:delText>
        </w:r>
        <w:r>
          <w:tab/>
        </w:r>
        <w:r>
          <w:fldChar w:fldCharType="begin"/>
        </w:r>
        <w:r>
          <w:delInstrText xml:space="preserve"> PAGEREF _Toc6851 \h </w:delInstrText>
        </w:r>
        <w:r>
          <w:fldChar w:fldCharType="separate"/>
        </w:r>
        <w:r>
          <w:delText>11</w:delText>
        </w:r>
        <w:r>
          <w:fldChar w:fldCharType="end"/>
        </w:r>
      </w:del>
    </w:p>
    <w:p w14:paraId="4A35267E" w14:textId="77777777" w:rsidR="00E12664" w:rsidRDefault="00261FCE">
      <w:pPr>
        <w:pStyle w:val="TOC3"/>
        <w:tabs>
          <w:tab w:val="clear" w:pos="9781"/>
          <w:tab w:val="right" w:leader="dot" w:pos="10205"/>
        </w:tabs>
        <w:rPr>
          <w:del w:id="38" w:author="gwendolyn" w:date="2024-08-27T15:39:00Z"/>
        </w:rPr>
      </w:pPr>
      <w:del w:id="39" w:author="gwendolyn" w:date="2024-08-27T15:39:00Z">
        <w:r>
          <w:delText xml:space="preserve">3.2.3. </w:delText>
        </w:r>
        <w:r>
          <w:rPr>
            <w:rFonts w:hint="eastAsia"/>
          </w:rPr>
          <w:delText>LEGAL STATUS AND FUNDING</w:delText>
        </w:r>
        <w:r>
          <w:tab/>
        </w:r>
        <w:r>
          <w:fldChar w:fldCharType="begin"/>
        </w:r>
        <w:r>
          <w:delInstrText xml:space="preserve"> PAGEREF _Toc15980 \h </w:delInstrText>
        </w:r>
        <w:r>
          <w:fldChar w:fldCharType="separate"/>
        </w:r>
        <w:r>
          <w:delText>11</w:delText>
        </w:r>
        <w:r>
          <w:fldChar w:fldCharType="end"/>
        </w:r>
      </w:del>
    </w:p>
    <w:p w14:paraId="4A35267F" w14:textId="77777777" w:rsidR="00E12664" w:rsidRDefault="00261FCE">
      <w:pPr>
        <w:pStyle w:val="TOC3"/>
        <w:tabs>
          <w:tab w:val="clear" w:pos="9781"/>
          <w:tab w:val="right" w:leader="dot" w:pos="10205"/>
        </w:tabs>
        <w:rPr>
          <w:del w:id="40" w:author="gwendolyn" w:date="2024-08-27T15:39:00Z"/>
        </w:rPr>
      </w:pPr>
      <w:del w:id="41" w:author="gwendolyn" w:date="2024-08-27T15:39:00Z">
        <w:r>
          <w:delText xml:space="preserve">3.2.4. </w:delText>
        </w:r>
        <w:r>
          <w:rPr>
            <w:rFonts w:hint="eastAsia"/>
          </w:rPr>
          <w:delText>ANNUAL ACCOUNTS</w:delText>
        </w:r>
        <w:r>
          <w:tab/>
        </w:r>
        <w:r>
          <w:fldChar w:fldCharType="begin"/>
        </w:r>
        <w:r>
          <w:delInstrText xml:space="preserve"> PAGEREF _Toc20638 \h </w:delInstrText>
        </w:r>
        <w:r>
          <w:fldChar w:fldCharType="separate"/>
        </w:r>
        <w:r>
          <w:delText>11</w:delText>
        </w:r>
        <w:r>
          <w:fldChar w:fldCharType="end"/>
        </w:r>
      </w:del>
    </w:p>
    <w:p w14:paraId="4A352680" w14:textId="77777777" w:rsidR="00E12664" w:rsidRDefault="00261FCE">
      <w:pPr>
        <w:pStyle w:val="TOC3"/>
        <w:tabs>
          <w:tab w:val="clear" w:pos="9781"/>
          <w:tab w:val="right" w:leader="dot" w:pos="10205"/>
        </w:tabs>
        <w:rPr>
          <w:del w:id="42" w:author="gwendolyn" w:date="2024-08-27T15:39:00Z"/>
        </w:rPr>
      </w:pPr>
      <w:del w:id="43" w:author="gwendolyn" w:date="2024-08-27T15:39:00Z">
        <w:r>
          <w:delText xml:space="preserve">3.2.5. </w:delText>
        </w:r>
        <w:r>
          <w:rPr>
            <w:rFonts w:hint="eastAsia"/>
          </w:rPr>
          <w:delText>ORGANISATIONAL STRUCTURE &amp; STAFF</w:delText>
        </w:r>
        <w:r>
          <w:tab/>
        </w:r>
        <w:r>
          <w:fldChar w:fldCharType="begin"/>
        </w:r>
        <w:r>
          <w:delInstrText xml:space="preserve"> PAGEREF _Toc10423 \h </w:delInstrText>
        </w:r>
        <w:r>
          <w:fldChar w:fldCharType="separate"/>
        </w:r>
        <w:r>
          <w:delText>11</w:delText>
        </w:r>
        <w:r>
          <w:fldChar w:fldCharType="end"/>
        </w:r>
      </w:del>
    </w:p>
    <w:p w14:paraId="4A352681" w14:textId="77777777" w:rsidR="00E12664" w:rsidRDefault="00261FCE">
      <w:pPr>
        <w:pStyle w:val="TOC3"/>
        <w:tabs>
          <w:tab w:val="clear" w:pos="9781"/>
          <w:tab w:val="right" w:leader="dot" w:pos="10205"/>
        </w:tabs>
        <w:rPr>
          <w:del w:id="44" w:author="gwendolyn" w:date="2024-08-27T15:39:00Z"/>
        </w:rPr>
      </w:pPr>
      <w:del w:id="45" w:author="gwendolyn" w:date="2024-08-27T15:39:00Z">
        <w:r>
          <w:delText xml:space="preserve">3.2.6. </w:delText>
        </w:r>
        <w:r>
          <w:rPr>
            <w:rFonts w:hint="eastAsia"/>
          </w:rPr>
          <w:delText>EXAMPLES OF SIMILAR BUSINESS (VISITOR CENTRES ETC IF ANY) </w:delText>
        </w:r>
        <w:r>
          <w:tab/>
        </w:r>
        <w:r>
          <w:fldChar w:fldCharType="begin"/>
        </w:r>
        <w:r>
          <w:delInstrText xml:space="preserve"> PAGEREF _Toc8661 \h </w:delInstrText>
        </w:r>
        <w:r>
          <w:fldChar w:fldCharType="separate"/>
        </w:r>
        <w:r>
          <w:delText>11</w:delText>
        </w:r>
        <w:r>
          <w:fldChar w:fldCharType="end"/>
        </w:r>
      </w:del>
    </w:p>
    <w:p w14:paraId="4A352682" w14:textId="77777777" w:rsidR="00E12664" w:rsidRDefault="00261FCE">
      <w:pPr>
        <w:pStyle w:val="TOC3"/>
        <w:tabs>
          <w:tab w:val="clear" w:pos="9781"/>
          <w:tab w:val="right" w:leader="dot" w:pos="10205"/>
        </w:tabs>
        <w:rPr>
          <w:del w:id="46" w:author="gwendolyn" w:date="2024-08-27T15:39:00Z"/>
        </w:rPr>
      </w:pPr>
      <w:del w:id="47" w:author="gwendolyn" w:date="2024-08-27T15:39:00Z">
        <w:r>
          <w:delText xml:space="preserve">3.2.7. </w:delText>
        </w:r>
        <w:r>
          <w:rPr>
            <w:rFonts w:hint="eastAsia"/>
          </w:rPr>
          <w:delText>STUDIES UNDERTAKEN</w:delText>
        </w:r>
        <w:r>
          <w:tab/>
        </w:r>
        <w:r>
          <w:fldChar w:fldCharType="begin"/>
        </w:r>
        <w:r>
          <w:delInstrText xml:space="preserve"> PAGEREF _Toc27114 \h </w:delInstrText>
        </w:r>
        <w:r>
          <w:fldChar w:fldCharType="separate"/>
        </w:r>
        <w:r>
          <w:delText>11</w:delText>
        </w:r>
        <w:r>
          <w:fldChar w:fldCharType="end"/>
        </w:r>
      </w:del>
    </w:p>
    <w:p w14:paraId="4A352683" w14:textId="77777777" w:rsidR="00E12664" w:rsidRDefault="00261FCE">
      <w:pPr>
        <w:pStyle w:val="TOC3"/>
        <w:tabs>
          <w:tab w:val="clear" w:pos="9781"/>
          <w:tab w:val="right" w:leader="dot" w:pos="10205"/>
        </w:tabs>
        <w:rPr>
          <w:del w:id="48" w:author="gwendolyn" w:date="2024-08-27T15:39:00Z"/>
        </w:rPr>
      </w:pPr>
      <w:del w:id="49" w:author="gwendolyn" w:date="2024-08-27T15:39:00Z">
        <w:r>
          <w:delText xml:space="preserve">3.2.8. </w:delText>
        </w:r>
        <w:r>
          <w:rPr>
            <w:rFonts w:hint="eastAsia"/>
          </w:rPr>
          <w:delText>RESTRICTIONS</w:delText>
        </w:r>
        <w:r>
          <w:tab/>
        </w:r>
        <w:r>
          <w:fldChar w:fldCharType="begin"/>
        </w:r>
        <w:r>
          <w:delInstrText xml:space="preserve"> PAGEREF _Toc4167 \h </w:delInstrText>
        </w:r>
        <w:r>
          <w:fldChar w:fldCharType="separate"/>
        </w:r>
        <w:r>
          <w:delText>11</w:delText>
        </w:r>
        <w:r>
          <w:fldChar w:fldCharType="end"/>
        </w:r>
      </w:del>
    </w:p>
    <w:p w14:paraId="4A352684" w14:textId="77777777" w:rsidR="00E12664" w:rsidRDefault="00261FCE">
      <w:pPr>
        <w:pStyle w:val="TOC2"/>
        <w:tabs>
          <w:tab w:val="clear" w:pos="9781"/>
          <w:tab w:val="right" w:leader="dot" w:pos="10205"/>
        </w:tabs>
        <w:rPr>
          <w:del w:id="50" w:author="gwendolyn" w:date="2024-08-27T15:39:00Z"/>
        </w:rPr>
      </w:pPr>
      <w:del w:id="51" w:author="gwendolyn" w:date="2024-08-27T15:39:00Z">
        <w:r>
          <w:rPr>
            <w:color w:val="00558C"/>
          </w:rPr>
          <w:delText xml:space="preserve">3.3. </w:delText>
        </w:r>
        <w:r>
          <w:rPr>
            <w:rFonts w:hint="eastAsia"/>
          </w:rPr>
          <w:delText>DEVELOPMENT OF THE PROJECT </w:delText>
        </w:r>
        <w:r>
          <w:tab/>
        </w:r>
        <w:r>
          <w:fldChar w:fldCharType="begin"/>
        </w:r>
        <w:r>
          <w:delInstrText xml:space="preserve"> PAGEREF _Toc5775 \h </w:delInstrText>
        </w:r>
        <w:r>
          <w:fldChar w:fldCharType="separate"/>
        </w:r>
        <w:r>
          <w:delText>11</w:delText>
        </w:r>
        <w:r>
          <w:fldChar w:fldCharType="end"/>
        </w:r>
      </w:del>
    </w:p>
    <w:p w14:paraId="4A352685" w14:textId="77777777" w:rsidR="00E12664" w:rsidRDefault="00261FCE">
      <w:pPr>
        <w:pStyle w:val="TOC3"/>
        <w:tabs>
          <w:tab w:val="clear" w:pos="9781"/>
          <w:tab w:val="right" w:leader="dot" w:pos="10205"/>
        </w:tabs>
        <w:rPr>
          <w:del w:id="52" w:author="gwendolyn" w:date="2024-08-27T15:39:00Z"/>
        </w:rPr>
      </w:pPr>
      <w:del w:id="53" w:author="gwendolyn" w:date="2024-08-27T15:39:00Z">
        <w:r>
          <w:delText xml:space="preserve">3.3.1. </w:delText>
        </w:r>
        <w:r>
          <w:rPr>
            <w:rFonts w:hint="eastAsia"/>
          </w:rPr>
          <w:delText>HISTORY OF PROJECT</w:delText>
        </w:r>
        <w:r>
          <w:tab/>
        </w:r>
        <w:r>
          <w:fldChar w:fldCharType="begin"/>
        </w:r>
        <w:r>
          <w:delInstrText xml:space="preserve"> PAGEREF _Toc30736 \h </w:delInstrText>
        </w:r>
        <w:r>
          <w:fldChar w:fldCharType="separate"/>
        </w:r>
        <w:r>
          <w:delText>11</w:delText>
        </w:r>
        <w:r>
          <w:fldChar w:fldCharType="end"/>
        </w:r>
      </w:del>
    </w:p>
    <w:p w14:paraId="4A352686" w14:textId="77777777" w:rsidR="00E12664" w:rsidRDefault="00261FCE">
      <w:pPr>
        <w:pStyle w:val="TOC3"/>
        <w:tabs>
          <w:tab w:val="clear" w:pos="9781"/>
          <w:tab w:val="right" w:leader="dot" w:pos="10205"/>
        </w:tabs>
        <w:rPr>
          <w:del w:id="54" w:author="gwendolyn" w:date="2024-08-27T15:39:00Z"/>
        </w:rPr>
      </w:pPr>
      <w:del w:id="55" w:author="gwendolyn" w:date="2024-08-27T15:39:00Z">
        <w:r>
          <w:delText xml:space="preserve">3.3.2. </w:delText>
        </w:r>
        <w:r>
          <w:rPr>
            <w:rFonts w:hint="eastAsia"/>
          </w:rPr>
          <w:delText>PROJECT REVISION</w:delText>
        </w:r>
        <w:r>
          <w:tab/>
        </w:r>
        <w:r>
          <w:fldChar w:fldCharType="begin"/>
        </w:r>
        <w:r>
          <w:delInstrText xml:space="preserve"> PAGEREF _Toc5428 \h </w:delInstrText>
        </w:r>
        <w:r>
          <w:fldChar w:fldCharType="separate"/>
        </w:r>
        <w:r>
          <w:delText>11</w:delText>
        </w:r>
        <w:r>
          <w:fldChar w:fldCharType="end"/>
        </w:r>
      </w:del>
    </w:p>
    <w:p w14:paraId="4A352687" w14:textId="77777777" w:rsidR="00E12664" w:rsidRDefault="00261FCE">
      <w:pPr>
        <w:pStyle w:val="TOC3"/>
        <w:tabs>
          <w:tab w:val="clear" w:pos="9781"/>
          <w:tab w:val="right" w:leader="dot" w:pos="10205"/>
        </w:tabs>
        <w:rPr>
          <w:del w:id="56" w:author="gwendolyn" w:date="2024-08-27T15:39:00Z"/>
        </w:rPr>
      </w:pPr>
      <w:del w:id="57" w:author="gwendolyn" w:date="2024-08-27T15:39:00Z">
        <w:r>
          <w:delText xml:space="preserve">3.3.3. </w:delText>
        </w:r>
        <w:r>
          <w:rPr>
            <w:rFonts w:hint="eastAsia"/>
          </w:rPr>
          <w:delText>PROJECT DEVELOPMENT WORK (PROJECT PLANNING FOR GRANT AID, PROJECT PLANNING WORK) </w:delText>
        </w:r>
        <w:r>
          <w:tab/>
        </w:r>
        <w:r>
          <w:fldChar w:fldCharType="begin"/>
        </w:r>
        <w:r>
          <w:delInstrText xml:space="preserve"> PAGEREF _Toc23744 \h </w:delInstrText>
        </w:r>
        <w:r>
          <w:fldChar w:fldCharType="separate"/>
        </w:r>
        <w:r>
          <w:delText>11</w:delText>
        </w:r>
        <w:r>
          <w:fldChar w:fldCharType="end"/>
        </w:r>
      </w:del>
    </w:p>
    <w:p w14:paraId="4A352688" w14:textId="77777777" w:rsidR="00E12664" w:rsidRDefault="00261FCE">
      <w:pPr>
        <w:pStyle w:val="TOC3"/>
        <w:tabs>
          <w:tab w:val="clear" w:pos="9781"/>
          <w:tab w:val="right" w:leader="dot" w:pos="10205"/>
        </w:tabs>
        <w:rPr>
          <w:del w:id="58" w:author="gwendolyn" w:date="2024-08-27T15:39:00Z"/>
        </w:rPr>
      </w:pPr>
      <w:del w:id="59" w:author="gwendolyn" w:date="2024-08-27T15:39:00Z">
        <w:r>
          <w:delText xml:space="preserve">3.3.4. </w:delText>
        </w:r>
        <w:r>
          <w:rPr>
            <w:rFonts w:hint="eastAsia"/>
          </w:rPr>
          <w:delText>SUNK COSTS</w:delText>
        </w:r>
        <w:r>
          <w:tab/>
        </w:r>
        <w:r>
          <w:fldChar w:fldCharType="begin"/>
        </w:r>
        <w:r>
          <w:delInstrText xml:space="preserve"> PAGEREF _Toc15719 \h </w:delInstrText>
        </w:r>
        <w:r>
          <w:fldChar w:fldCharType="separate"/>
        </w:r>
        <w:r>
          <w:delText>11</w:delText>
        </w:r>
        <w:r>
          <w:fldChar w:fldCharType="end"/>
        </w:r>
      </w:del>
    </w:p>
    <w:p w14:paraId="4A352689" w14:textId="77777777" w:rsidR="00E12664" w:rsidRDefault="00261FCE">
      <w:pPr>
        <w:pStyle w:val="TOC3"/>
        <w:tabs>
          <w:tab w:val="clear" w:pos="9781"/>
          <w:tab w:val="right" w:leader="dot" w:pos="10205"/>
        </w:tabs>
        <w:rPr>
          <w:del w:id="60" w:author="gwendolyn" w:date="2024-08-27T15:39:00Z"/>
        </w:rPr>
      </w:pPr>
      <w:del w:id="61" w:author="gwendolyn" w:date="2024-08-27T15:39:00Z">
        <w:r>
          <w:delText xml:space="preserve">3.3.5. </w:delText>
        </w:r>
        <w:r>
          <w:rPr>
            <w:rFonts w:hint="eastAsia"/>
          </w:rPr>
          <w:delText>OTHER SOURCES OF FUNDING (IF ANY) </w:delText>
        </w:r>
        <w:r>
          <w:tab/>
        </w:r>
        <w:r>
          <w:fldChar w:fldCharType="begin"/>
        </w:r>
        <w:r>
          <w:delInstrText xml:space="preserve"> PAGEREF _Toc30979 \h </w:delInstrText>
        </w:r>
        <w:r>
          <w:fldChar w:fldCharType="separate"/>
        </w:r>
        <w:r>
          <w:delText>11</w:delText>
        </w:r>
        <w:r>
          <w:fldChar w:fldCharType="end"/>
        </w:r>
      </w:del>
    </w:p>
    <w:p w14:paraId="4A35268A" w14:textId="77777777" w:rsidR="00E12664" w:rsidRDefault="00261FCE">
      <w:pPr>
        <w:pStyle w:val="TOC3"/>
        <w:tabs>
          <w:tab w:val="clear" w:pos="9781"/>
          <w:tab w:val="right" w:leader="dot" w:pos="10205"/>
        </w:tabs>
        <w:rPr>
          <w:del w:id="62" w:author="gwendolyn" w:date="2024-08-27T15:39:00Z"/>
        </w:rPr>
      </w:pPr>
      <w:del w:id="63" w:author="gwendolyn" w:date="2024-08-27T15:39:00Z">
        <w:r>
          <w:delText xml:space="preserve">3.3.6. </w:delText>
        </w:r>
        <w:r>
          <w:rPr>
            <w:rFonts w:hint="eastAsia"/>
          </w:rPr>
          <w:delText>STUDIES AND VISIBILITY RESEARCH</w:delText>
        </w:r>
        <w:r>
          <w:tab/>
        </w:r>
        <w:r>
          <w:fldChar w:fldCharType="begin"/>
        </w:r>
        <w:r>
          <w:delInstrText xml:space="preserve"> PAGEREF _Toc25384 \h </w:delInstrText>
        </w:r>
        <w:r>
          <w:fldChar w:fldCharType="separate"/>
        </w:r>
        <w:r>
          <w:delText>12</w:delText>
        </w:r>
        <w:r>
          <w:fldChar w:fldCharType="end"/>
        </w:r>
      </w:del>
    </w:p>
    <w:p w14:paraId="4A35268B" w14:textId="77777777" w:rsidR="00E12664" w:rsidRDefault="00261FCE">
      <w:pPr>
        <w:pStyle w:val="TOC2"/>
        <w:tabs>
          <w:tab w:val="clear" w:pos="9781"/>
          <w:tab w:val="right" w:leader="dot" w:pos="10205"/>
        </w:tabs>
        <w:rPr>
          <w:del w:id="64" w:author="gwendolyn" w:date="2024-08-27T15:39:00Z"/>
        </w:rPr>
      </w:pPr>
      <w:del w:id="65" w:author="gwendolyn" w:date="2024-08-27T15:39:00Z">
        <w:r>
          <w:rPr>
            <w:color w:val="00558C"/>
          </w:rPr>
          <w:delText xml:space="preserve">3.4. </w:delText>
        </w:r>
        <w:r>
          <w:rPr>
            <w:rFonts w:hint="eastAsia"/>
          </w:rPr>
          <w:delText>STRATEGIC BACKGROUND </w:delText>
        </w:r>
        <w:r>
          <w:tab/>
        </w:r>
        <w:r>
          <w:fldChar w:fldCharType="begin"/>
        </w:r>
        <w:r>
          <w:delInstrText xml:space="preserve"> PAGEREF _Toc27832 \h </w:delInstrText>
        </w:r>
        <w:r>
          <w:fldChar w:fldCharType="separate"/>
        </w:r>
        <w:r>
          <w:delText>12</w:delText>
        </w:r>
        <w:r>
          <w:fldChar w:fldCharType="end"/>
        </w:r>
      </w:del>
    </w:p>
    <w:p w14:paraId="4A35268C" w14:textId="77777777" w:rsidR="00E12664" w:rsidRDefault="00261FCE">
      <w:pPr>
        <w:pStyle w:val="TOC3"/>
        <w:tabs>
          <w:tab w:val="clear" w:pos="9781"/>
          <w:tab w:val="right" w:leader="dot" w:pos="10205"/>
        </w:tabs>
        <w:rPr>
          <w:del w:id="66" w:author="gwendolyn" w:date="2024-08-27T15:39:00Z"/>
        </w:rPr>
      </w:pPr>
      <w:del w:id="67" w:author="gwendolyn" w:date="2024-08-27T15:39:00Z">
        <w:r>
          <w:delText xml:space="preserve">3.4.1. </w:delText>
        </w:r>
        <w:r>
          <w:rPr>
            <w:rFonts w:hint="eastAsia"/>
          </w:rPr>
          <w:delText>MANAGEMENT OF NON‐OPERATIONAL LIGHTHOUSE PROPERTY</w:delText>
        </w:r>
        <w:r>
          <w:tab/>
        </w:r>
        <w:r>
          <w:fldChar w:fldCharType="begin"/>
        </w:r>
        <w:r>
          <w:delInstrText xml:space="preserve"> PAGEREF _Toc23355 \h </w:delInstrText>
        </w:r>
        <w:r>
          <w:fldChar w:fldCharType="separate"/>
        </w:r>
        <w:r>
          <w:delText>12</w:delText>
        </w:r>
        <w:r>
          <w:fldChar w:fldCharType="end"/>
        </w:r>
      </w:del>
    </w:p>
    <w:p w14:paraId="4A35268D" w14:textId="77777777" w:rsidR="00E12664" w:rsidRDefault="00261FCE">
      <w:pPr>
        <w:pStyle w:val="TOC3"/>
        <w:tabs>
          <w:tab w:val="clear" w:pos="9781"/>
          <w:tab w:val="right" w:leader="dot" w:pos="10205"/>
        </w:tabs>
        <w:rPr>
          <w:del w:id="68" w:author="gwendolyn" w:date="2024-08-27T15:39:00Z"/>
        </w:rPr>
      </w:pPr>
      <w:del w:id="69" w:author="gwendolyn" w:date="2024-08-27T15:39:00Z">
        <w:r>
          <w:delText xml:space="preserve">3.4.2. </w:delText>
        </w:r>
        <w:r>
          <w:rPr>
            <w:rFonts w:hint="eastAsia"/>
          </w:rPr>
          <w:delText>PROJECT AIM</w:delText>
        </w:r>
        <w:r>
          <w:tab/>
        </w:r>
        <w:r>
          <w:fldChar w:fldCharType="begin"/>
        </w:r>
        <w:r>
          <w:delInstrText xml:space="preserve"> PAGEREF _Toc1163 \h </w:delInstrText>
        </w:r>
        <w:r>
          <w:fldChar w:fldCharType="separate"/>
        </w:r>
        <w:r>
          <w:delText>12</w:delText>
        </w:r>
        <w:r>
          <w:fldChar w:fldCharType="end"/>
        </w:r>
      </w:del>
    </w:p>
    <w:p w14:paraId="4A35268E" w14:textId="77777777" w:rsidR="00E12664" w:rsidRDefault="00261FCE">
      <w:pPr>
        <w:pStyle w:val="TOC2"/>
        <w:tabs>
          <w:tab w:val="clear" w:pos="9781"/>
          <w:tab w:val="right" w:leader="dot" w:pos="10205"/>
        </w:tabs>
        <w:rPr>
          <w:del w:id="70" w:author="gwendolyn" w:date="2024-08-27T15:39:00Z"/>
        </w:rPr>
      </w:pPr>
      <w:del w:id="71" w:author="gwendolyn" w:date="2024-08-27T15:39:00Z">
        <w:r>
          <w:rPr>
            <w:color w:val="00558C"/>
          </w:rPr>
          <w:delText xml:space="preserve">3.5. </w:delText>
        </w:r>
        <w:r>
          <w:rPr>
            <w:rFonts w:hint="eastAsia"/>
          </w:rPr>
          <w:delText>PROJECT DETAILS </w:delText>
        </w:r>
        <w:r>
          <w:tab/>
        </w:r>
        <w:r>
          <w:fldChar w:fldCharType="begin"/>
        </w:r>
        <w:r>
          <w:delInstrText xml:space="preserve"> PAGEREF _Toc9925 \h </w:delInstrText>
        </w:r>
        <w:r>
          <w:fldChar w:fldCharType="separate"/>
        </w:r>
        <w:r>
          <w:delText>12</w:delText>
        </w:r>
        <w:r>
          <w:fldChar w:fldCharType="end"/>
        </w:r>
      </w:del>
    </w:p>
    <w:p w14:paraId="4A35268F" w14:textId="77777777" w:rsidR="00E12664" w:rsidRDefault="00261FCE">
      <w:pPr>
        <w:pStyle w:val="TOC3"/>
        <w:tabs>
          <w:tab w:val="clear" w:pos="9781"/>
          <w:tab w:val="right" w:leader="dot" w:pos="10205"/>
        </w:tabs>
        <w:rPr>
          <w:del w:id="72" w:author="gwendolyn" w:date="2024-08-27T15:39:00Z"/>
        </w:rPr>
      </w:pPr>
      <w:del w:id="73" w:author="gwendolyn" w:date="2024-08-27T15:39:00Z">
        <w:r>
          <w:delText xml:space="preserve">3.5.1. </w:delText>
        </w:r>
        <w:r>
          <w:rPr>
            <w:rFonts w:hint="eastAsia"/>
          </w:rPr>
          <w:delText>PROPOSAL</w:delText>
        </w:r>
        <w:r>
          <w:tab/>
        </w:r>
        <w:r>
          <w:fldChar w:fldCharType="begin"/>
        </w:r>
        <w:r>
          <w:delInstrText xml:space="preserve"> PAGEREF _Toc12168 \h </w:delInstrText>
        </w:r>
        <w:r>
          <w:fldChar w:fldCharType="separate"/>
        </w:r>
        <w:r>
          <w:delText>12</w:delText>
        </w:r>
        <w:r>
          <w:fldChar w:fldCharType="end"/>
        </w:r>
      </w:del>
    </w:p>
    <w:p w14:paraId="4A352690" w14:textId="77777777" w:rsidR="00E12664" w:rsidRDefault="00261FCE">
      <w:pPr>
        <w:pStyle w:val="TOC3"/>
        <w:tabs>
          <w:tab w:val="clear" w:pos="9781"/>
          <w:tab w:val="right" w:leader="dot" w:pos="10205"/>
        </w:tabs>
        <w:rPr>
          <w:del w:id="74" w:author="gwendolyn" w:date="2024-08-27T15:39:00Z"/>
        </w:rPr>
      </w:pPr>
      <w:del w:id="75" w:author="gwendolyn" w:date="2024-08-27T15:39:00Z">
        <w:r>
          <w:delText xml:space="preserve">3.5.2. </w:delText>
        </w:r>
        <w:r>
          <w:rPr>
            <w:rFonts w:hint="eastAsia"/>
          </w:rPr>
          <w:delText>PROJECT OUTLINE</w:delText>
        </w:r>
        <w:r>
          <w:tab/>
        </w:r>
        <w:r>
          <w:fldChar w:fldCharType="begin"/>
        </w:r>
        <w:r>
          <w:delInstrText xml:space="preserve"> PAGEREF _Toc10520 \h </w:delInstrText>
        </w:r>
        <w:r>
          <w:fldChar w:fldCharType="separate"/>
        </w:r>
        <w:r>
          <w:delText>12</w:delText>
        </w:r>
        <w:r>
          <w:fldChar w:fldCharType="end"/>
        </w:r>
      </w:del>
    </w:p>
    <w:p w14:paraId="4A352691" w14:textId="77777777" w:rsidR="00E12664" w:rsidRDefault="00261FCE">
      <w:pPr>
        <w:pStyle w:val="TOC3"/>
        <w:tabs>
          <w:tab w:val="clear" w:pos="9781"/>
          <w:tab w:val="right" w:leader="dot" w:pos="10205"/>
        </w:tabs>
        <w:rPr>
          <w:del w:id="76" w:author="gwendolyn" w:date="2024-08-27T15:39:00Z"/>
        </w:rPr>
      </w:pPr>
      <w:del w:id="77" w:author="gwendolyn" w:date="2024-08-27T15:39:00Z">
        <w:r>
          <w:delText xml:space="preserve">3.5.3. </w:delText>
        </w:r>
        <w:r>
          <w:rPr>
            <w:rFonts w:hint="eastAsia"/>
          </w:rPr>
          <w:delText>TIMESCALE</w:delText>
        </w:r>
        <w:r>
          <w:tab/>
        </w:r>
        <w:r>
          <w:fldChar w:fldCharType="begin"/>
        </w:r>
        <w:r>
          <w:delInstrText xml:space="preserve"> PAGEREF _Toc6737 \h </w:delInstrText>
        </w:r>
        <w:r>
          <w:fldChar w:fldCharType="separate"/>
        </w:r>
        <w:r>
          <w:delText>12</w:delText>
        </w:r>
        <w:r>
          <w:fldChar w:fldCharType="end"/>
        </w:r>
      </w:del>
    </w:p>
    <w:p w14:paraId="4A352692" w14:textId="77777777" w:rsidR="00E12664" w:rsidRDefault="00261FCE">
      <w:pPr>
        <w:pStyle w:val="TOC3"/>
        <w:tabs>
          <w:tab w:val="clear" w:pos="9781"/>
          <w:tab w:val="right" w:leader="dot" w:pos="10205"/>
        </w:tabs>
        <w:rPr>
          <w:del w:id="78" w:author="gwendolyn" w:date="2024-08-27T15:39:00Z"/>
        </w:rPr>
      </w:pPr>
      <w:del w:id="79" w:author="gwendolyn" w:date="2024-08-27T15:39:00Z">
        <w:r>
          <w:delText xml:space="preserve">3.5.4. </w:delText>
        </w:r>
        <w:r>
          <w:rPr>
            <w:rFonts w:hint="eastAsia"/>
          </w:rPr>
          <w:delText>INVOLVEMENT OF OTHER GROUPS</w:delText>
        </w:r>
        <w:r>
          <w:tab/>
        </w:r>
        <w:r>
          <w:fldChar w:fldCharType="begin"/>
        </w:r>
        <w:r>
          <w:delInstrText xml:space="preserve"> PAGEREF _Toc8347 \h </w:delInstrText>
        </w:r>
        <w:r>
          <w:fldChar w:fldCharType="separate"/>
        </w:r>
        <w:r>
          <w:delText>12</w:delText>
        </w:r>
        <w:r>
          <w:fldChar w:fldCharType="end"/>
        </w:r>
      </w:del>
    </w:p>
    <w:p w14:paraId="4A352693" w14:textId="77777777" w:rsidR="00E12664" w:rsidRDefault="00261FCE">
      <w:pPr>
        <w:pStyle w:val="TOC3"/>
        <w:tabs>
          <w:tab w:val="clear" w:pos="9781"/>
          <w:tab w:val="right" w:leader="dot" w:pos="10205"/>
        </w:tabs>
        <w:rPr>
          <w:del w:id="80" w:author="gwendolyn" w:date="2024-08-27T15:39:00Z"/>
        </w:rPr>
      </w:pPr>
      <w:del w:id="81" w:author="gwendolyn" w:date="2024-08-27T15:39:00Z">
        <w:r>
          <w:delText xml:space="preserve">3.5.5. </w:delText>
        </w:r>
        <w:r>
          <w:rPr>
            <w:rFonts w:hint="eastAsia"/>
          </w:rPr>
          <w:delText>PROJECT BUDGET</w:delText>
        </w:r>
        <w:r>
          <w:tab/>
        </w:r>
        <w:r>
          <w:fldChar w:fldCharType="begin"/>
        </w:r>
        <w:r>
          <w:delInstrText xml:space="preserve"> PAGEREF _Toc25806 \h </w:delInstrText>
        </w:r>
        <w:r>
          <w:fldChar w:fldCharType="separate"/>
        </w:r>
        <w:r>
          <w:delText>12</w:delText>
        </w:r>
        <w:r>
          <w:fldChar w:fldCharType="end"/>
        </w:r>
      </w:del>
    </w:p>
    <w:p w14:paraId="4A352694" w14:textId="77777777" w:rsidR="00E12664" w:rsidRDefault="00261FCE">
      <w:pPr>
        <w:pStyle w:val="TOC3"/>
        <w:tabs>
          <w:tab w:val="clear" w:pos="9781"/>
          <w:tab w:val="right" w:leader="dot" w:pos="10205"/>
        </w:tabs>
        <w:rPr>
          <w:del w:id="82" w:author="gwendolyn" w:date="2024-08-27T15:39:00Z"/>
        </w:rPr>
      </w:pPr>
      <w:del w:id="83" w:author="gwendolyn" w:date="2024-08-27T15:39:00Z">
        <w:r>
          <w:delText xml:space="preserve">3.5.6. </w:delText>
        </w:r>
        <w:r>
          <w:rPr>
            <w:rFonts w:hint="eastAsia"/>
          </w:rPr>
          <w:delText>CAPITAL FUNDING</w:delText>
        </w:r>
        <w:r>
          <w:tab/>
        </w:r>
        <w:r>
          <w:fldChar w:fldCharType="begin"/>
        </w:r>
        <w:r>
          <w:delInstrText xml:space="preserve"> PAGEREF _Toc9263 \h </w:delInstrText>
        </w:r>
        <w:r>
          <w:fldChar w:fldCharType="separate"/>
        </w:r>
        <w:r>
          <w:delText>12</w:delText>
        </w:r>
        <w:r>
          <w:fldChar w:fldCharType="end"/>
        </w:r>
      </w:del>
    </w:p>
    <w:p w14:paraId="4A352695" w14:textId="77777777" w:rsidR="00E12664" w:rsidRDefault="00261FCE">
      <w:pPr>
        <w:pStyle w:val="TOC3"/>
        <w:tabs>
          <w:tab w:val="clear" w:pos="9781"/>
          <w:tab w:val="right" w:leader="dot" w:pos="10205"/>
        </w:tabs>
        <w:rPr>
          <w:del w:id="84" w:author="gwendolyn" w:date="2024-08-27T15:39:00Z"/>
        </w:rPr>
      </w:pPr>
      <w:del w:id="85" w:author="gwendolyn" w:date="2024-08-27T15:39:00Z">
        <w:r>
          <w:delText xml:space="preserve">3.5.7. </w:delText>
        </w:r>
        <w:r>
          <w:rPr>
            <w:rFonts w:hint="eastAsia"/>
          </w:rPr>
          <w:delText>REVENUE FUNDING</w:delText>
        </w:r>
        <w:r>
          <w:tab/>
        </w:r>
        <w:r>
          <w:fldChar w:fldCharType="begin"/>
        </w:r>
        <w:r>
          <w:delInstrText xml:space="preserve"> PAGEREF _Toc20115 \h </w:delInstrText>
        </w:r>
        <w:r>
          <w:fldChar w:fldCharType="separate"/>
        </w:r>
        <w:r>
          <w:delText>12</w:delText>
        </w:r>
        <w:r>
          <w:fldChar w:fldCharType="end"/>
        </w:r>
      </w:del>
    </w:p>
    <w:p w14:paraId="4A352696" w14:textId="77777777" w:rsidR="00E12664" w:rsidRDefault="00261FCE">
      <w:pPr>
        <w:pStyle w:val="TOC3"/>
        <w:tabs>
          <w:tab w:val="clear" w:pos="9781"/>
          <w:tab w:val="right" w:leader="dot" w:pos="10205"/>
        </w:tabs>
        <w:rPr>
          <w:del w:id="86" w:author="gwendolyn" w:date="2024-08-27T15:39:00Z"/>
        </w:rPr>
      </w:pPr>
      <w:del w:id="87" w:author="gwendolyn" w:date="2024-08-27T15:39:00Z">
        <w:r>
          <w:delText xml:space="preserve">3.5.8. </w:delText>
        </w:r>
        <w:r>
          <w:rPr>
            <w:rFonts w:hint="eastAsia"/>
          </w:rPr>
          <w:delText>PERMISSIONS</w:delText>
        </w:r>
        <w:r>
          <w:tab/>
        </w:r>
        <w:r>
          <w:fldChar w:fldCharType="begin"/>
        </w:r>
        <w:r>
          <w:delInstrText xml:space="preserve"> PAGEREF _Toc12416 \h </w:delInstrText>
        </w:r>
        <w:r>
          <w:fldChar w:fldCharType="separate"/>
        </w:r>
        <w:r>
          <w:delText>12</w:delText>
        </w:r>
        <w:r>
          <w:fldChar w:fldCharType="end"/>
        </w:r>
      </w:del>
    </w:p>
    <w:p w14:paraId="4A352697" w14:textId="77777777" w:rsidR="00E12664" w:rsidRDefault="00261FCE">
      <w:pPr>
        <w:pStyle w:val="TOC3"/>
        <w:tabs>
          <w:tab w:val="clear" w:pos="9781"/>
          <w:tab w:val="right" w:leader="dot" w:pos="10205"/>
        </w:tabs>
        <w:rPr>
          <w:del w:id="88" w:author="gwendolyn" w:date="2024-08-27T15:39:00Z"/>
        </w:rPr>
      </w:pPr>
      <w:del w:id="89" w:author="gwendolyn" w:date="2024-08-27T15:39:00Z">
        <w:r>
          <w:delText xml:space="preserve">3.5.9. </w:delText>
        </w:r>
        <w:r>
          <w:rPr>
            <w:rFonts w:hint="eastAsia"/>
          </w:rPr>
          <w:delText>STAFFING</w:delText>
        </w:r>
        <w:r>
          <w:tab/>
        </w:r>
        <w:r>
          <w:fldChar w:fldCharType="begin"/>
        </w:r>
        <w:r>
          <w:delInstrText xml:space="preserve"> PAGEREF _Toc22359 \h </w:delInstrText>
        </w:r>
        <w:r>
          <w:fldChar w:fldCharType="separate"/>
        </w:r>
        <w:r>
          <w:delText>12</w:delText>
        </w:r>
        <w:r>
          <w:fldChar w:fldCharType="end"/>
        </w:r>
      </w:del>
    </w:p>
    <w:p w14:paraId="4A352698" w14:textId="77777777" w:rsidR="00E12664" w:rsidRDefault="00261FCE">
      <w:pPr>
        <w:pStyle w:val="TOC3"/>
        <w:tabs>
          <w:tab w:val="clear" w:pos="9781"/>
          <w:tab w:val="right" w:leader="dot" w:pos="10205"/>
        </w:tabs>
        <w:rPr>
          <w:del w:id="90" w:author="gwendolyn" w:date="2024-08-27T15:39:00Z"/>
        </w:rPr>
      </w:pPr>
      <w:del w:id="91" w:author="gwendolyn" w:date="2024-08-27T15:39:00Z">
        <w:r>
          <w:delText xml:space="preserve">3.5.10. </w:delText>
        </w:r>
        <w:r>
          <w:rPr>
            <w:rFonts w:hint="eastAsia"/>
          </w:rPr>
          <w:delText>COMMUNITY INVOLVEMENT – OPERATIONAL STRATEGY</w:delText>
        </w:r>
        <w:r>
          <w:tab/>
        </w:r>
        <w:r>
          <w:fldChar w:fldCharType="begin"/>
        </w:r>
        <w:r>
          <w:delInstrText xml:space="preserve"> PAGEREF _Toc27944 \h </w:delInstrText>
        </w:r>
        <w:r>
          <w:fldChar w:fldCharType="separate"/>
        </w:r>
        <w:r>
          <w:delText>12</w:delText>
        </w:r>
        <w:r>
          <w:fldChar w:fldCharType="end"/>
        </w:r>
      </w:del>
    </w:p>
    <w:p w14:paraId="4A352699" w14:textId="77777777" w:rsidR="00E12664" w:rsidRDefault="00261FCE">
      <w:pPr>
        <w:pStyle w:val="TOC3"/>
        <w:tabs>
          <w:tab w:val="clear" w:pos="9781"/>
          <w:tab w:val="right" w:leader="dot" w:pos="10205"/>
        </w:tabs>
        <w:rPr>
          <w:del w:id="92" w:author="gwendolyn" w:date="2024-08-27T15:39:00Z"/>
        </w:rPr>
      </w:pPr>
      <w:del w:id="93" w:author="gwendolyn" w:date="2024-08-27T15:39:00Z">
        <w:r>
          <w:delText xml:space="preserve">3.5.11. </w:delText>
        </w:r>
        <w:r>
          <w:rPr>
            <w:rFonts w:hint="eastAsia"/>
          </w:rPr>
          <w:delText>RECRUITMENT</w:delText>
        </w:r>
        <w:r>
          <w:tab/>
        </w:r>
        <w:r>
          <w:fldChar w:fldCharType="begin"/>
        </w:r>
        <w:r>
          <w:delInstrText xml:space="preserve"> PAGEREF _Toc31784 \h </w:delInstrText>
        </w:r>
        <w:r>
          <w:fldChar w:fldCharType="separate"/>
        </w:r>
        <w:r>
          <w:delText>13</w:delText>
        </w:r>
        <w:r>
          <w:fldChar w:fldCharType="end"/>
        </w:r>
      </w:del>
    </w:p>
    <w:p w14:paraId="4A35269A" w14:textId="77777777" w:rsidR="00E12664" w:rsidRDefault="00261FCE">
      <w:pPr>
        <w:pStyle w:val="TOC3"/>
        <w:tabs>
          <w:tab w:val="clear" w:pos="9781"/>
          <w:tab w:val="right" w:leader="dot" w:pos="10205"/>
        </w:tabs>
        <w:rPr>
          <w:del w:id="94" w:author="gwendolyn" w:date="2024-08-27T15:39:00Z"/>
        </w:rPr>
      </w:pPr>
      <w:del w:id="95" w:author="gwendolyn" w:date="2024-08-27T15:39:00Z">
        <w:r>
          <w:delText xml:space="preserve">3.5.12. </w:delText>
        </w:r>
        <w:r>
          <w:rPr>
            <w:rFonts w:hint="eastAsia"/>
          </w:rPr>
          <w:delText>TRAINING</w:delText>
        </w:r>
        <w:r>
          <w:tab/>
        </w:r>
        <w:r>
          <w:fldChar w:fldCharType="begin"/>
        </w:r>
        <w:r>
          <w:delInstrText xml:space="preserve"> PAGEREF _Toc20357 \h </w:delInstrText>
        </w:r>
        <w:r>
          <w:fldChar w:fldCharType="separate"/>
        </w:r>
        <w:r>
          <w:delText>13</w:delText>
        </w:r>
        <w:r>
          <w:fldChar w:fldCharType="end"/>
        </w:r>
      </w:del>
    </w:p>
    <w:p w14:paraId="4A35269B" w14:textId="77777777" w:rsidR="00E12664" w:rsidRDefault="00261FCE">
      <w:pPr>
        <w:pStyle w:val="TOC3"/>
        <w:tabs>
          <w:tab w:val="clear" w:pos="9781"/>
          <w:tab w:val="right" w:leader="dot" w:pos="10205"/>
        </w:tabs>
        <w:rPr>
          <w:del w:id="96" w:author="gwendolyn" w:date="2024-08-27T15:39:00Z"/>
        </w:rPr>
      </w:pPr>
      <w:del w:id="97" w:author="gwendolyn" w:date="2024-08-27T15:39:00Z">
        <w:r>
          <w:delText xml:space="preserve">3.5.13. </w:delText>
        </w:r>
        <w:r>
          <w:rPr>
            <w:rFonts w:hint="eastAsia"/>
          </w:rPr>
          <w:delText>MARKETING</w:delText>
        </w:r>
        <w:r>
          <w:tab/>
        </w:r>
        <w:r>
          <w:fldChar w:fldCharType="begin"/>
        </w:r>
        <w:r>
          <w:delInstrText xml:space="preserve"> PAGEREF _Toc16195 \h </w:delInstrText>
        </w:r>
        <w:r>
          <w:fldChar w:fldCharType="separate"/>
        </w:r>
        <w:r>
          <w:delText>13</w:delText>
        </w:r>
        <w:r>
          <w:fldChar w:fldCharType="end"/>
        </w:r>
      </w:del>
    </w:p>
    <w:p w14:paraId="4A35269C" w14:textId="77777777" w:rsidR="00E12664" w:rsidRDefault="00261FCE">
      <w:pPr>
        <w:pStyle w:val="TOC3"/>
        <w:tabs>
          <w:tab w:val="clear" w:pos="9781"/>
          <w:tab w:val="right" w:leader="dot" w:pos="10205"/>
        </w:tabs>
        <w:rPr>
          <w:del w:id="98" w:author="gwendolyn" w:date="2024-08-27T15:39:00Z"/>
        </w:rPr>
      </w:pPr>
      <w:del w:id="99" w:author="gwendolyn" w:date="2024-08-27T15:39:00Z">
        <w:r>
          <w:delText xml:space="preserve">3.5.14. </w:delText>
        </w:r>
        <w:r>
          <w:rPr>
            <w:rFonts w:hint="eastAsia"/>
          </w:rPr>
          <w:delText>VISITORS (EXISTING AND PROJECTED NUMBERS) </w:delText>
        </w:r>
        <w:r>
          <w:tab/>
        </w:r>
        <w:r>
          <w:fldChar w:fldCharType="begin"/>
        </w:r>
        <w:r>
          <w:delInstrText xml:space="preserve"> PAGEREF _Toc12728 \h </w:delInstrText>
        </w:r>
        <w:r>
          <w:fldChar w:fldCharType="separate"/>
        </w:r>
        <w:r>
          <w:delText>13</w:delText>
        </w:r>
        <w:r>
          <w:fldChar w:fldCharType="end"/>
        </w:r>
      </w:del>
    </w:p>
    <w:p w14:paraId="4A35269D" w14:textId="77777777" w:rsidR="00E12664" w:rsidRDefault="00261FCE">
      <w:pPr>
        <w:pStyle w:val="TOC3"/>
        <w:tabs>
          <w:tab w:val="clear" w:pos="9781"/>
          <w:tab w:val="right" w:leader="dot" w:pos="10205"/>
        </w:tabs>
        <w:rPr>
          <w:del w:id="100" w:author="gwendolyn" w:date="2024-08-27T15:39:00Z"/>
        </w:rPr>
      </w:pPr>
      <w:del w:id="101" w:author="gwendolyn" w:date="2024-08-27T15:39:00Z">
        <w:r>
          <w:delText xml:space="preserve">3.5.15. </w:delText>
        </w:r>
        <w:r>
          <w:rPr>
            <w:rFonts w:hint="eastAsia"/>
          </w:rPr>
          <w:delText>CONSTRAINTS</w:delText>
        </w:r>
        <w:r>
          <w:tab/>
        </w:r>
        <w:r>
          <w:fldChar w:fldCharType="begin"/>
        </w:r>
        <w:r>
          <w:delInstrText xml:space="preserve"> PAGEREF _Toc22462 \h </w:delInstrText>
        </w:r>
        <w:r>
          <w:fldChar w:fldCharType="separate"/>
        </w:r>
        <w:r>
          <w:delText>13</w:delText>
        </w:r>
        <w:r>
          <w:fldChar w:fldCharType="end"/>
        </w:r>
      </w:del>
    </w:p>
    <w:p w14:paraId="4A35269E" w14:textId="77777777" w:rsidR="00E12664" w:rsidRDefault="00261FCE">
      <w:pPr>
        <w:pStyle w:val="TOC3"/>
        <w:tabs>
          <w:tab w:val="clear" w:pos="9781"/>
          <w:tab w:val="right" w:leader="dot" w:pos="10205"/>
        </w:tabs>
        <w:rPr>
          <w:del w:id="102" w:author="gwendolyn" w:date="2024-08-27T15:39:00Z"/>
        </w:rPr>
      </w:pPr>
      <w:del w:id="103" w:author="gwendolyn" w:date="2024-08-27T15:39:00Z">
        <w:r>
          <w:delText xml:space="preserve">3.5.16. </w:delText>
        </w:r>
        <w:r>
          <w:rPr>
            <w:rFonts w:hint="eastAsia"/>
          </w:rPr>
          <w:delText>TARGET MARKET</w:delText>
        </w:r>
        <w:r>
          <w:tab/>
        </w:r>
        <w:r>
          <w:fldChar w:fldCharType="begin"/>
        </w:r>
        <w:r>
          <w:delInstrText xml:space="preserve"> PAGEREF _Toc26153 \h </w:delInstrText>
        </w:r>
        <w:r>
          <w:fldChar w:fldCharType="separate"/>
        </w:r>
        <w:r>
          <w:delText>13</w:delText>
        </w:r>
        <w:r>
          <w:fldChar w:fldCharType="end"/>
        </w:r>
      </w:del>
    </w:p>
    <w:p w14:paraId="4A35269F" w14:textId="77777777" w:rsidR="00E12664" w:rsidRDefault="00261FCE">
      <w:pPr>
        <w:pStyle w:val="TOC3"/>
        <w:tabs>
          <w:tab w:val="clear" w:pos="9781"/>
          <w:tab w:val="right" w:leader="dot" w:pos="10205"/>
        </w:tabs>
        <w:rPr>
          <w:del w:id="104" w:author="gwendolyn" w:date="2024-08-27T15:39:00Z"/>
        </w:rPr>
      </w:pPr>
      <w:del w:id="105" w:author="gwendolyn" w:date="2024-08-27T15:39:00Z">
        <w:r>
          <w:delText xml:space="preserve">3.5.17. </w:delText>
        </w:r>
        <w:r>
          <w:rPr>
            <w:rFonts w:hint="eastAsia"/>
          </w:rPr>
          <w:delText>OVERSEAS MARKET</w:delText>
        </w:r>
        <w:r>
          <w:tab/>
        </w:r>
        <w:r>
          <w:fldChar w:fldCharType="begin"/>
        </w:r>
        <w:r>
          <w:delInstrText xml:space="preserve"> PAGEREF _Toc3939 \h </w:delInstrText>
        </w:r>
        <w:r>
          <w:fldChar w:fldCharType="separate"/>
        </w:r>
        <w:r>
          <w:delText>13</w:delText>
        </w:r>
        <w:r>
          <w:fldChar w:fldCharType="end"/>
        </w:r>
      </w:del>
    </w:p>
    <w:p w14:paraId="4A3526A0" w14:textId="77777777" w:rsidR="00E12664" w:rsidRDefault="00261FCE">
      <w:pPr>
        <w:pStyle w:val="TOC3"/>
        <w:tabs>
          <w:tab w:val="clear" w:pos="9781"/>
          <w:tab w:val="right" w:leader="dot" w:pos="10205"/>
        </w:tabs>
        <w:rPr>
          <w:del w:id="106" w:author="gwendolyn" w:date="2024-08-27T15:39:00Z"/>
        </w:rPr>
      </w:pPr>
      <w:del w:id="107" w:author="gwendolyn" w:date="2024-08-27T15:39:00Z">
        <w:r>
          <w:delText xml:space="preserve">3.5.18. </w:delText>
        </w:r>
        <w:r>
          <w:rPr>
            <w:rFonts w:hint="eastAsia"/>
          </w:rPr>
          <w:delText>CUSTOMER DEMANDS</w:delText>
        </w:r>
        <w:r>
          <w:tab/>
        </w:r>
        <w:r>
          <w:fldChar w:fldCharType="begin"/>
        </w:r>
        <w:r>
          <w:delInstrText xml:space="preserve"> PAGEREF _Toc21622 \h </w:delInstrText>
        </w:r>
        <w:r>
          <w:fldChar w:fldCharType="separate"/>
        </w:r>
        <w:r>
          <w:delText>13</w:delText>
        </w:r>
        <w:r>
          <w:fldChar w:fldCharType="end"/>
        </w:r>
      </w:del>
    </w:p>
    <w:p w14:paraId="4A3526A1" w14:textId="77777777" w:rsidR="00E12664" w:rsidRDefault="00261FCE">
      <w:pPr>
        <w:pStyle w:val="TOC3"/>
        <w:tabs>
          <w:tab w:val="clear" w:pos="9781"/>
          <w:tab w:val="right" w:leader="dot" w:pos="10205"/>
        </w:tabs>
        <w:rPr>
          <w:del w:id="108" w:author="gwendolyn" w:date="2024-08-27T15:39:00Z"/>
        </w:rPr>
      </w:pPr>
      <w:del w:id="109" w:author="gwendolyn" w:date="2024-08-27T15:39:00Z">
        <w:r>
          <w:delText xml:space="preserve">3.5.19. </w:delText>
        </w:r>
        <w:r>
          <w:rPr>
            <w:rFonts w:hint="eastAsia"/>
          </w:rPr>
          <w:delText>EDUCATION</w:delText>
        </w:r>
        <w:r>
          <w:tab/>
        </w:r>
        <w:r>
          <w:fldChar w:fldCharType="begin"/>
        </w:r>
        <w:r>
          <w:delInstrText xml:space="preserve"> PAGEREF _Toc18535 \h </w:delInstrText>
        </w:r>
        <w:r>
          <w:fldChar w:fldCharType="separate"/>
        </w:r>
        <w:r>
          <w:delText>13</w:delText>
        </w:r>
        <w:r>
          <w:fldChar w:fldCharType="end"/>
        </w:r>
      </w:del>
    </w:p>
    <w:p w14:paraId="4A3526A2" w14:textId="77777777" w:rsidR="00E12664" w:rsidRDefault="00261FCE">
      <w:pPr>
        <w:pStyle w:val="TOC3"/>
        <w:tabs>
          <w:tab w:val="clear" w:pos="9781"/>
          <w:tab w:val="right" w:leader="dot" w:pos="10205"/>
        </w:tabs>
        <w:rPr>
          <w:del w:id="110" w:author="gwendolyn" w:date="2024-08-27T15:39:00Z"/>
        </w:rPr>
      </w:pPr>
      <w:del w:id="111" w:author="gwendolyn" w:date="2024-08-27T15:39:00Z">
        <w:r>
          <w:delText xml:space="preserve">3.5.20. </w:delText>
        </w:r>
        <w:r>
          <w:rPr>
            <w:rFonts w:hint="eastAsia"/>
          </w:rPr>
          <w:delText>MERCHANDISING</w:delText>
        </w:r>
        <w:r>
          <w:tab/>
        </w:r>
        <w:r>
          <w:fldChar w:fldCharType="begin"/>
        </w:r>
        <w:r>
          <w:delInstrText xml:space="preserve"> PAGEREF _Toc21196 \h </w:delInstrText>
        </w:r>
        <w:r>
          <w:fldChar w:fldCharType="separate"/>
        </w:r>
        <w:r>
          <w:delText>13</w:delText>
        </w:r>
        <w:r>
          <w:fldChar w:fldCharType="end"/>
        </w:r>
      </w:del>
    </w:p>
    <w:p w14:paraId="4A3526A3" w14:textId="77777777" w:rsidR="00E12664" w:rsidRDefault="00261FCE">
      <w:pPr>
        <w:pStyle w:val="TOC3"/>
        <w:tabs>
          <w:tab w:val="clear" w:pos="9781"/>
          <w:tab w:val="right" w:leader="dot" w:pos="10205"/>
        </w:tabs>
        <w:rPr>
          <w:del w:id="112" w:author="gwendolyn" w:date="2024-08-27T15:39:00Z"/>
        </w:rPr>
      </w:pPr>
      <w:del w:id="113" w:author="gwendolyn" w:date="2024-08-27T15:39:00Z">
        <w:r>
          <w:delText xml:space="preserve">3.5.21. </w:delText>
        </w:r>
        <w:r>
          <w:rPr>
            <w:rFonts w:hint="eastAsia"/>
          </w:rPr>
          <w:delText>ADVERTISING</w:delText>
        </w:r>
        <w:r>
          <w:tab/>
        </w:r>
        <w:r>
          <w:fldChar w:fldCharType="begin"/>
        </w:r>
        <w:r>
          <w:delInstrText xml:space="preserve"> PAGEREF _Toc12774 \h </w:delInstrText>
        </w:r>
        <w:r>
          <w:fldChar w:fldCharType="separate"/>
        </w:r>
        <w:r>
          <w:delText>13</w:delText>
        </w:r>
        <w:r>
          <w:fldChar w:fldCharType="end"/>
        </w:r>
      </w:del>
    </w:p>
    <w:p w14:paraId="4A3526A4" w14:textId="77777777" w:rsidR="00E12664" w:rsidRDefault="00261FCE">
      <w:pPr>
        <w:pStyle w:val="TOC3"/>
        <w:tabs>
          <w:tab w:val="clear" w:pos="9781"/>
          <w:tab w:val="right" w:leader="dot" w:pos="10205"/>
        </w:tabs>
        <w:rPr>
          <w:del w:id="114" w:author="gwendolyn" w:date="2024-08-27T15:39:00Z"/>
        </w:rPr>
      </w:pPr>
      <w:del w:id="115" w:author="gwendolyn" w:date="2024-08-27T15:39:00Z">
        <w:r>
          <w:delText xml:space="preserve">3.5.22. </w:delText>
        </w:r>
        <w:r>
          <w:rPr>
            <w:rFonts w:hint="eastAsia"/>
          </w:rPr>
          <w:delText>MARKET TRENDS</w:delText>
        </w:r>
        <w:r>
          <w:tab/>
        </w:r>
        <w:r>
          <w:fldChar w:fldCharType="begin"/>
        </w:r>
        <w:r>
          <w:delInstrText xml:space="preserve"> PAGEREF _Toc18154 \h </w:delInstrText>
        </w:r>
        <w:r>
          <w:fldChar w:fldCharType="separate"/>
        </w:r>
        <w:r>
          <w:delText>13</w:delText>
        </w:r>
        <w:r>
          <w:fldChar w:fldCharType="end"/>
        </w:r>
      </w:del>
    </w:p>
    <w:p w14:paraId="4A3526A5" w14:textId="77777777" w:rsidR="00E12664" w:rsidRDefault="00261FCE">
      <w:pPr>
        <w:pStyle w:val="TOC3"/>
        <w:tabs>
          <w:tab w:val="clear" w:pos="9781"/>
          <w:tab w:val="right" w:leader="dot" w:pos="10205"/>
        </w:tabs>
        <w:rPr>
          <w:del w:id="116" w:author="gwendolyn" w:date="2024-08-27T15:39:00Z"/>
        </w:rPr>
      </w:pPr>
      <w:del w:id="117" w:author="gwendolyn" w:date="2024-08-27T15:39:00Z">
        <w:r>
          <w:delText xml:space="preserve">3.5.23. </w:delText>
        </w:r>
        <w:r>
          <w:rPr>
            <w:rFonts w:hint="eastAsia"/>
          </w:rPr>
          <w:delText>COMPETITION</w:delText>
        </w:r>
        <w:r>
          <w:tab/>
        </w:r>
        <w:r>
          <w:fldChar w:fldCharType="begin"/>
        </w:r>
        <w:r>
          <w:delInstrText xml:space="preserve"> PAGEREF _Toc10580 \h </w:delInstrText>
        </w:r>
        <w:r>
          <w:fldChar w:fldCharType="separate"/>
        </w:r>
        <w:r>
          <w:delText>14</w:delText>
        </w:r>
        <w:r>
          <w:fldChar w:fldCharType="end"/>
        </w:r>
      </w:del>
    </w:p>
    <w:p w14:paraId="4A3526A6" w14:textId="77777777" w:rsidR="00E12664" w:rsidRDefault="00261FCE">
      <w:pPr>
        <w:pStyle w:val="TOC2"/>
        <w:tabs>
          <w:tab w:val="clear" w:pos="9781"/>
          <w:tab w:val="right" w:leader="dot" w:pos="10205"/>
        </w:tabs>
        <w:rPr>
          <w:del w:id="118" w:author="gwendolyn" w:date="2024-08-27T15:39:00Z"/>
        </w:rPr>
      </w:pPr>
      <w:del w:id="119" w:author="gwendolyn" w:date="2024-08-27T15:39:00Z">
        <w:r>
          <w:rPr>
            <w:color w:val="00558C"/>
          </w:rPr>
          <w:delText xml:space="preserve">3.6. </w:delText>
        </w:r>
        <w:r>
          <w:rPr>
            <w:rFonts w:hint="eastAsia"/>
          </w:rPr>
          <w:delText>FINANCIAL APPRAISAL </w:delText>
        </w:r>
        <w:r>
          <w:tab/>
        </w:r>
        <w:r>
          <w:fldChar w:fldCharType="begin"/>
        </w:r>
        <w:r>
          <w:delInstrText xml:space="preserve"> PAGEREF _Toc13414 \h </w:delInstrText>
        </w:r>
        <w:r>
          <w:fldChar w:fldCharType="separate"/>
        </w:r>
        <w:r>
          <w:delText>14</w:delText>
        </w:r>
        <w:r>
          <w:fldChar w:fldCharType="end"/>
        </w:r>
      </w:del>
    </w:p>
    <w:p w14:paraId="4A3526A7" w14:textId="77777777" w:rsidR="00E12664" w:rsidRDefault="00261FCE">
      <w:pPr>
        <w:pStyle w:val="TOC3"/>
        <w:tabs>
          <w:tab w:val="clear" w:pos="9781"/>
          <w:tab w:val="right" w:leader="dot" w:pos="10205"/>
        </w:tabs>
        <w:rPr>
          <w:del w:id="120" w:author="gwendolyn" w:date="2024-08-27T15:39:00Z"/>
        </w:rPr>
      </w:pPr>
      <w:del w:id="121" w:author="gwendolyn" w:date="2024-08-27T15:39:00Z">
        <w:r>
          <w:delText xml:space="preserve">3.6.1. </w:delText>
        </w:r>
        <w:r>
          <w:rPr>
            <w:rFonts w:hint="eastAsia"/>
          </w:rPr>
          <w:delText>ACCOUNTING REQUIREMENTS</w:delText>
        </w:r>
        <w:r>
          <w:tab/>
        </w:r>
        <w:r>
          <w:fldChar w:fldCharType="begin"/>
        </w:r>
        <w:r>
          <w:delInstrText xml:space="preserve"> PAGEREF _Toc30773 \h </w:delInstrText>
        </w:r>
        <w:r>
          <w:fldChar w:fldCharType="separate"/>
        </w:r>
        <w:r>
          <w:delText>14</w:delText>
        </w:r>
        <w:r>
          <w:fldChar w:fldCharType="end"/>
        </w:r>
      </w:del>
    </w:p>
    <w:p w14:paraId="4A3526A8" w14:textId="77777777" w:rsidR="00E12664" w:rsidRDefault="00261FCE">
      <w:pPr>
        <w:pStyle w:val="TOC3"/>
        <w:tabs>
          <w:tab w:val="clear" w:pos="9781"/>
          <w:tab w:val="right" w:leader="dot" w:pos="10205"/>
        </w:tabs>
        <w:rPr>
          <w:del w:id="122" w:author="gwendolyn" w:date="2024-08-27T15:39:00Z"/>
        </w:rPr>
      </w:pPr>
      <w:del w:id="123" w:author="gwendolyn" w:date="2024-08-27T15:39:00Z">
        <w:r>
          <w:delText xml:space="preserve">3.6.2. </w:delText>
        </w:r>
        <w:r>
          <w:rPr>
            <w:rFonts w:hint="eastAsia"/>
          </w:rPr>
          <w:delText>CATEGORIES OF POTENTIAL REVENUE</w:delText>
        </w:r>
        <w:r>
          <w:tab/>
        </w:r>
        <w:r>
          <w:fldChar w:fldCharType="begin"/>
        </w:r>
        <w:r>
          <w:delInstrText xml:space="preserve"> PAGEREF _Toc18919 \h </w:delInstrText>
        </w:r>
        <w:r>
          <w:fldChar w:fldCharType="separate"/>
        </w:r>
        <w:r>
          <w:delText>14</w:delText>
        </w:r>
        <w:r>
          <w:fldChar w:fldCharType="end"/>
        </w:r>
      </w:del>
    </w:p>
    <w:p w14:paraId="4A3526A9" w14:textId="77777777" w:rsidR="00E12664" w:rsidRDefault="00261FCE">
      <w:pPr>
        <w:pStyle w:val="TOC3"/>
        <w:tabs>
          <w:tab w:val="clear" w:pos="9781"/>
          <w:tab w:val="right" w:leader="dot" w:pos="10205"/>
        </w:tabs>
        <w:rPr>
          <w:del w:id="124" w:author="gwendolyn" w:date="2024-08-27T15:39:00Z"/>
        </w:rPr>
      </w:pPr>
      <w:del w:id="125" w:author="gwendolyn" w:date="2024-08-27T15:39:00Z">
        <w:r>
          <w:delText xml:space="preserve">3.6.3. </w:delText>
        </w:r>
        <w:r>
          <w:rPr>
            <w:rFonts w:hint="eastAsia"/>
          </w:rPr>
          <w:delText>PROPERTY VALUATION</w:delText>
        </w:r>
        <w:r>
          <w:tab/>
        </w:r>
        <w:r>
          <w:fldChar w:fldCharType="begin"/>
        </w:r>
        <w:r>
          <w:delInstrText xml:space="preserve"> PAGEREF _Toc22751 \h </w:delInstrText>
        </w:r>
        <w:r>
          <w:fldChar w:fldCharType="separate"/>
        </w:r>
        <w:r>
          <w:delText>14</w:delText>
        </w:r>
        <w:r>
          <w:fldChar w:fldCharType="end"/>
        </w:r>
      </w:del>
    </w:p>
    <w:p w14:paraId="4A3526AA" w14:textId="77777777" w:rsidR="00E12664" w:rsidRDefault="00261FCE">
      <w:pPr>
        <w:pStyle w:val="TOC3"/>
        <w:tabs>
          <w:tab w:val="clear" w:pos="9781"/>
          <w:tab w:val="right" w:leader="dot" w:pos="10205"/>
        </w:tabs>
        <w:rPr>
          <w:del w:id="126" w:author="gwendolyn" w:date="2024-08-27T15:39:00Z"/>
        </w:rPr>
      </w:pPr>
      <w:del w:id="127" w:author="gwendolyn" w:date="2024-08-27T15:39:00Z">
        <w:r>
          <w:delText xml:space="preserve">3.6.4. </w:delText>
        </w:r>
        <w:r>
          <w:rPr>
            <w:rFonts w:hint="eastAsia"/>
          </w:rPr>
          <w:delText>HOLIDAY COTTAGES</w:delText>
        </w:r>
        <w:r>
          <w:tab/>
        </w:r>
        <w:r>
          <w:fldChar w:fldCharType="begin"/>
        </w:r>
        <w:r>
          <w:delInstrText xml:space="preserve"> PAGEREF _Toc19832 \h </w:delInstrText>
        </w:r>
        <w:r>
          <w:fldChar w:fldCharType="separate"/>
        </w:r>
        <w:r>
          <w:delText>14</w:delText>
        </w:r>
        <w:r>
          <w:fldChar w:fldCharType="end"/>
        </w:r>
      </w:del>
    </w:p>
    <w:p w14:paraId="4A3526AB" w14:textId="77777777" w:rsidR="00E12664" w:rsidRDefault="00261FCE">
      <w:pPr>
        <w:pStyle w:val="TOC3"/>
        <w:tabs>
          <w:tab w:val="clear" w:pos="9781"/>
          <w:tab w:val="right" w:leader="dot" w:pos="10205"/>
        </w:tabs>
        <w:rPr>
          <w:del w:id="128" w:author="gwendolyn" w:date="2024-08-27T15:39:00Z"/>
        </w:rPr>
      </w:pPr>
      <w:del w:id="129" w:author="gwendolyn" w:date="2024-08-27T15:39:00Z">
        <w:r>
          <w:delText xml:space="preserve">3.6.5. </w:delText>
        </w:r>
        <w:r>
          <w:rPr>
            <w:rFonts w:hint="eastAsia"/>
          </w:rPr>
          <w:delText>VISITORS CENTRES</w:delText>
        </w:r>
        <w:r>
          <w:tab/>
        </w:r>
        <w:r>
          <w:fldChar w:fldCharType="begin"/>
        </w:r>
        <w:r>
          <w:delInstrText xml:space="preserve"> PAGEREF _Toc16923 \h </w:delInstrText>
        </w:r>
        <w:r>
          <w:fldChar w:fldCharType="separate"/>
        </w:r>
        <w:r>
          <w:delText>14</w:delText>
        </w:r>
        <w:r>
          <w:fldChar w:fldCharType="end"/>
        </w:r>
      </w:del>
    </w:p>
    <w:p w14:paraId="4A3526AC" w14:textId="77777777" w:rsidR="00E12664" w:rsidRDefault="00261FCE">
      <w:pPr>
        <w:pStyle w:val="TOC3"/>
        <w:tabs>
          <w:tab w:val="clear" w:pos="9781"/>
          <w:tab w:val="right" w:leader="dot" w:pos="10205"/>
        </w:tabs>
        <w:rPr>
          <w:del w:id="130" w:author="gwendolyn" w:date="2024-08-27T15:39:00Z"/>
        </w:rPr>
      </w:pPr>
      <w:del w:id="131" w:author="gwendolyn" w:date="2024-08-27T15:39:00Z">
        <w:r>
          <w:delText xml:space="preserve">3.6.6. </w:delText>
        </w:r>
        <w:r>
          <w:rPr>
            <w:rFonts w:hint="eastAsia"/>
          </w:rPr>
          <w:delText>CASH FLOW</w:delText>
        </w:r>
        <w:r>
          <w:tab/>
        </w:r>
        <w:r>
          <w:fldChar w:fldCharType="begin"/>
        </w:r>
        <w:r>
          <w:delInstrText xml:space="preserve"> PAGEREF _Toc2075 \h </w:delInstrText>
        </w:r>
        <w:r>
          <w:fldChar w:fldCharType="separate"/>
        </w:r>
        <w:r>
          <w:delText>15</w:delText>
        </w:r>
        <w:r>
          <w:fldChar w:fldCharType="end"/>
        </w:r>
      </w:del>
    </w:p>
    <w:p w14:paraId="4A3526AD" w14:textId="77777777" w:rsidR="00E12664" w:rsidRDefault="00261FCE">
      <w:pPr>
        <w:pStyle w:val="TOC3"/>
        <w:tabs>
          <w:tab w:val="clear" w:pos="9781"/>
          <w:tab w:val="right" w:leader="dot" w:pos="10205"/>
        </w:tabs>
        <w:rPr>
          <w:del w:id="132" w:author="gwendolyn" w:date="2024-08-27T15:39:00Z"/>
        </w:rPr>
      </w:pPr>
      <w:del w:id="133" w:author="gwendolyn" w:date="2024-08-27T15:39:00Z">
        <w:r>
          <w:delText xml:space="preserve">3.6.7. </w:delText>
        </w:r>
        <w:r>
          <w:rPr>
            <w:rFonts w:hint="eastAsia"/>
          </w:rPr>
          <w:delText>TAXATION</w:delText>
        </w:r>
        <w:r>
          <w:tab/>
        </w:r>
        <w:r>
          <w:fldChar w:fldCharType="begin"/>
        </w:r>
        <w:r>
          <w:delInstrText xml:space="preserve"> PAGEREF _Toc14543 \h </w:delInstrText>
        </w:r>
        <w:r>
          <w:fldChar w:fldCharType="separate"/>
        </w:r>
        <w:r>
          <w:delText>15</w:delText>
        </w:r>
        <w:r>
          <w:fldChar w:fldCharType="end"/>
        </w:r>
      </w:del>
    </w:p>
    <w:p w14:paraId="4A3526AE" w14:textId="77777777" w:rsidR="00E12664" w:rsidRDefault="00261FCE">
      <w:pPr>
        <w:pStyle w:val="TOC3"/>
        <w:tabs>
          <w:tab w:val="clear" w:pos="9781"/>
          <w:tab w:val="right" w:leader="dot" w:pos="10205"/>
        </w:tabs>
        <w:rPr>
          <w:del w:id="134" w:author="gwendolyn" w:date="2024-08-27T15:39:00Z"/>
        </w:rPr>
      </w:pPr>
      <w:del w:id="135" w:author="gwendolyn" w:date="2024-08-27T15:39:00Z">
        <w:r>
          <w:delText xml:space="preserve">3.6.8. </w:delText>
        </w:r>
        <w:r>
          <w:rPr>
            <w:rFonts w:hint="eastAsia"/>
          </w:rPr>
          <w:delText>RATE RELIEF</w:delText>
        </w:r>
        <w:r>
          <w:tab/>
        </w:r>
        <w:r>
          <w:fldChar w:fldCharType="begin"/>
        </w:r>
        <w:r>
          <w:delInstrText xml:space="preserve"> PAGEREF _Toc4931 \h </w:delInstrText>
        </w:r>
        <w:r>
          <w:fldChar w:fldCharType="separate"/>
        </w:r>
        <w:r>
          <w:delText>15</w:delText>
        </w:r>
        <w:r>
          <w:fldChar w:fldCharType="end"/>
        </w:r>
      </w:del>
    </w:p>
    <w:p w14:paraId="4A3526AF" w14:textId="77777777" w:rsidR="00E12664" w:rsidRDefault="00261FCE">
      <w:pPr>
        <w:pStyle w:val="TOC3"/>
        <w:tabs>
          <w:tab w:val="clear" w:pos="9781"/>
          <w:tab w:val="right" w:leader="dot" w:pos="10205"/>
        </w:tabs>
        <w:rPr>
          <w:del w:id="136" w:author="gwendolyn" w:date="2024-08-27T15:39:00Z"/>
        </w:rPr>
      </w:pPr>
      <w:del w:id="137" w:author="gwendolyn" w:date="2024-08-27T15:39:00Z">
        <w:r>
          <w:delText xml:space="preserve">3.6.9. </w:delText>
        </w:r>
        <w:r>
          <w:rPr>
            <w:rFonts w:hint="eastAsia"/>
          </w:rPr>
          <w:delText>FUNDING CONSIDERATIONS</w:delText>
        </w:r>
        <w:r>
          <w:tab/>
        </w:r>
        <w:r>
          <w:fldChar w:fldCharType="begin"/>
        </w:r>
        <w:r>
          <w:delInstrText xml:space="preserve"> PAGEREF _Toc8233 \h </w:delInstrText>
        </w:r>
        <w:r>
          <w:fldChar w:fldCharType="separate"/>
        </w:r>
        <w:r>
          <w:delText>15</w:delText>
        </w:r>
        <w:r>
          <w:fldChar w:fldCharType="end"/>
        </w:r>
      </w:del>
    </w:p>
    <w:p w14:paraId="4A3526B0" w14:textId="77777777" w:rsidR="00E12664" w:rsidRDefault="00261FCE">
      <w:pPr>
        <w:pStyle w:val="TOC3"/>
        <w:tabs>
          <w:tab w:val="clear" w:pos="9781"/>
          <w:tab w:val="right" w:leader="dot" w:pos="10205"/>
        </w:tabs>
        <w:rPr>
          <w:del w:id="138" w:author="gwendolyn" w:date="2024-08-27T15:39:00Z"/>
        </w:rPr>
      </w:pPr>
      <w:del w:id="139" w:author="gwendolyn" w:date="2024-08-27T15:39:00Z">
        <w:r>
          <w:delText xml:space="preserve">3.6.10. </w:delText>
        </w:r>
        <w:r>
          <w:rPr>
            <w:rFonts w:hint="eastAsia"/>
          </w:rPr>
          <w:delText>FINANCIAL REVIEW</w:delText>
        </w:r>
        <w:r>
          <w:tab/>
        </w:r>
        <w:r>
          <w:fldChar w:fldCharType="begin"/>
        </w:r>
        <w:r>
          <w:delInstrText xml:space="preserve"> PAGEREF _Toc16101 \h </w:delInstrText>
        </w:r>
        <w:r>
          <w:fldChar w:fldCharType="separate"/>
        </w:r>
        <w:r>
          <w:delText>15</w:delText>
        </w:r>
        <w:r>
          <w:fldChar w:fldCharType="end"/>
        </w:r>
      </w:del>
    </w:p>
    <w:p w14:paraId="4A3526B1" w14:textId="77777777" w:rsidR="00E12664" w:rsidRDefault="00261FCE">
      <w:pPr>
        <w:pStyle w:val="TOC2"/>
        <w:tabs>
          <w:tab w:val="clear" w:pos="9781"/>
          <w:tab w:val="right" w:leader="dot" w:pos="10205"/>
        </w:tabs>
        <w:rPr>
          <w:del w:id="140" w:author="gwendolyn" w:date="2024-08-27T15:39:00Z"/>
        </w:rPr>
      </w:pPr>
      <w:del w:id="141" w:author="gwendolyn" w:date="2024-08-27T15:39:00Z">
        <w:r>
          <w:rPr>
            <w:color w:val="00558C"/>
          </w:rPr>
          <w:delText xml:space="preserve">3.7. </w:delText>
        </w:r>
        <w:r>
          <w:rPr>
            <w:rFonts w:hint="eastAsia"/>
          </w:rPr>
          <w:delText>MANAGEMENT AND STAFF </w:delText>
        </w:r>
        <w:r>
          <w:tab/>
        </w:r>
        <w:r>
          <w:fldChar w:fldCharType="begin"/>
        </w:r>
        <w:r>
          <w:delInstrText xml:space="preserve"> PAGEREF _Toc984 \h </w:delInstrText>
        </w:r>
        <w:r>
          <w:fldChar w:fldCharType="separate"/>
        </w:r>
        <w:r>
          <w:delText>15</w:delText>
        </w:r>
        <w:r>
          <w:fldChar w:fldCharType="end"/>
        </w:r>
      </w:del>
    </w:p>
    <w:p w14:paraId="4A3526B2" w14:textId="77777777" w:rsidR="00E12664" w:rsidRDefault="00261FCE">
      <w:pPr>
        <w:pStyle w:val="TOC3"/>
        <w:tabs>
          <w:tab w:val="clear" w:pos="9781"/>
          <w:tab w:val="right" w:leader="dot" w:pos="10205"/>
        </w:tabs>
        <w:rPr>
          <w:del w:id="142" w:author="gwendolyn" w:date="2024-08-27T15:39:00Z"/>
        </w:rPr>
      </w:pPr>
      <w:del w:id="143" w:author="gwendolyn" w:date="2024-08-27T15:39:00Z">
        <w:r>
          <w:delText xml:space="preserve">3.7.1. </w:delText>
        </w:r>
        <w:r>
          <w:rPr>
            <w:rFonts w:hint="eastAsia"/>
          </w:rPr>
          <w:delText>PROJECT DEVELOPMENT AND CAPITAL WORKS PLAN</w:delText>
        </w:r>
        <w:r>
          <w:tab/>
        </w:r>
        <w:r>
          <w:fldChar w:fldCharType="begin"/>
        </w:r>
        <w:r>
          <w:delInstrText xml:space="preserve"> PAGEREF _Toc15673 \h </w:delInstrText>
        </w:r>
        <w:r>
          <w:fldChar w:fldCharType="separate"/>
        </w:r>
        <w:r>
          <w:delText>15</w:delText>
        </w:r>
        <w:r>
          <w:fldChar w:fldCharType="end"/>
        </w:r>
      </w:del>
    </w:p>
    <w:p w14:paraId="4A3526B3" w14:textId="77777777" w:rsidR="00E12664" w:rsidRDefault="00261FCE">
      <w:pPr>
        <w:pStyle w:val="TOC3"/>
        <w:tabs>
          <w:tab w:val="clear" w:pos="9781"/>
          <w:tab w:val="right" w:leader="dot" w:pos="10205"/>
        </w:tabs>
        <w:rPr>
          <w:del w:id="144" w:author="gwendolyn" w:date="2024-08-27T15:39:00Z"/>
        </w:rPr>
      </w:pPr>
      <w:del w:id="145" w:author="gwendolyn" w:date="2024-08-27T15:39:00Z">
        <w:r>
          <w:delText xml:space="preserve">3.7.2. </w:delText>
        </w:r>
        <w:r>
          <w:rPr>
            <w:rFonts w:hint="eastAsia"/>
          </w:rPr>
          <w:delText>ORGANISATION MANAGEMENT STRUCTURE</w:delText>
        </w:r>
        <w:r>
          <w:tab/>
        </w:r>
        <w:r>
          <w:fldChar w:fldCharType="begin"/>
        </w:r>
        <w:r>
          <w:delInstrText xml:space="preserve"> PAGEREF _Toc30041 \h </w:delInstrText>
        </w:r>
        <w:r>
          <w:fldChar w:fldCharType="separate"/>
        </w:r>
        <w:r>
          <w:delText>15</w:delText>
        </w:r>
        <w:r>
          <w:fldChar w:fldCharType="end"/>
        </w:r>
      </w:del>
    </w:p>
    <w:p w14:paraId="4A3526B4" w14:textId="77777777" w:rsidR="00E12664" w:rsidRDefault="00261FCE">
      <w:pPr>
        <w:pStyle w:val="TOC3"/>
        <w:tabs>
          <w:tab w:val="clear" w:pos="9781"/>
          <w:tab w:val="right" w:leader="dot" w:pos="10205"/>
        </w:tabs>
        <w:rPr>
          <w:del w:id="146" w:author="gwendolyn" w:date="2024-08-27T15:39:00Z"/>
        </w:rPr>
      </w:pPr>
      <w:del w:id="147" w:author="gwendolyn" w:date="2024-08-27T15:39:00Z">
        <w:r>
          <w:delText xml:space="preserve">3.7.3. </w:delText>
        </w:r>
        <w:r>
          <w:rPr>
            <w:rFonts w:hint="eastAsia"/>
          </w:rPr>
          <w:delText>STRATEGIC GUIDANCE</w:delText>
        </w:r>
        <w:r>
          <w:tab/>
        </w:r>
        <w:r>
          <w:fldChar w:fldCharType="begin"/>
        </w:r>
        <w:r>
          <w:delInstrText xml:space="preserve"> PAGEREF _Toc26982 \h </w:delInstrText>
        </w:r>
        <w:r>
          <w:fldChar w:fldCharType="separate"/>
        </w:r>
        <w:r>
          <w:delText>15</w:delText>
        </w:r>
        <w:r>
          <w:fldChar w:fldCharType="end"/>
        </w:r>
      </w:del>
    </w:p>
    <w:p w14:paraId="4A3526B5" w14:textId="77777777" w:rsidR="00E12664" w:rsidRDefault="00261FCE">
      <w:pPr>
        <w:pStyle w:val="TOC3"/>
        <w:tabs>
          <w:tab w:val="clear" w:pos="9781"/>
          <w:tab w:val="right" w:leader="dot" w:pos="10205"/>
        </w:tabs>
        <w:rPr>
          <w:del w:id="148" w:author="gwendolyn" w:date="2024-08-27T15:39:00Z"/>
        </w:rPr>
      </w:pPr>
      <w:del w:id="149" w:author="gwendolyn" w:date="2024-08-27T15:39:00Z">
        <w:r>
          <w:delText xml:space="preserve">3.7.4. </w:delText>
        </w:r>
        <w:r>
          <w:rPr>
            <w:rFonts w:hint="eastAsia"/>
          </w:rPr>
          <w:delText>OPERATOR’S ORGANISATIONAL STRUCTURE</w:delText>
        </w:r>
        <w:r>
          <w:tab/>
        </w:r>
        <w:r>
          <w:fldChar w:fldCharType="begin"/>
        </w:r>
        <w:r>
          <w:delInstrText xml:space="preserve"> PAGEREF _Toc7266 \h </w:delInstrText>
        </w:r>
        <w:r>
          <w:fldChar w:fldCharType="separate"/>
        </w:r>
        <w:r>
          <w:delText>15</w:delText>
        </w:r>
        <w:r>
          <w:fldChar w:fldCharType="end"/>
        </w:r>
      </w:del>
    </w:p>
    <w:p w14:paraId="4A3526B6" w14:textId="77777777" w:rsidR="00E12664" w:rsidRDefault="00261FCE">
      <w:pPr>
        <w:pStyle w:val="TOC2"/>
        <w:tabs>
          <w:tab w:val="clear" w:pos="9781"/>
          <w:tab w:val="right" w:leader="dot" w:pos="10205"/>
        </w:tabs>
        <w:rPr>
          <w:del w:id="150" w:author="gwendolyn" w:date="2024-08-27T15:39:00Z"/>
        </w:rPr>
      </w:pPr>
      <w:del w:id="151" w:author="gwendolyn" w:date="2024-08-27T15:39:00Z">
        <w:r>
          <w:rPr>
            <w:color w:val="00558C"/>
          </w:rPr>
          <w:delText xml:space="preserve">3.8. </w:delText>
        </w:r>
        <w:r>
          <w:rPr>
            <w:rFonts w:hint="eastAsia"/>
          </w:rPr>
          <w:delText>ASSESSING RISK </w:delText>
        </w:r>
        <w:r>
          <w:tab/>
        </w:r>
        <w:r>
          <w:fldChar w:fldCharType="begin"/>
        </w:r>
        <w:r>
          <w:delInstrText xml:space="preserve"> PAGEREF _Toc26801 \h </w:delInstrText>
        </w:r>
        <w:r>
          <w:fldChar w:fldCharType="separate"/>
        </w:r>
        <w:r>
          <w:delText>16</w:delText>
        </w:r>
        <w:r>
          <w:fldChar w:fldCharType="end"/>
        </w:r>
      </w:del>
    </w:p>
    <w:p w14:paraId="4A3526B7" w14:textId="77777777" w:rsidR="00E12664" w:rsidRDefault="00261FCE">
      <w:pPr>
        <w:pStyle w:val="TOC3"/>
        <w:tabs>
          <w:tab w:val="clear" w:pos="9781"/>
          <w:tab w:val="right" w:leader="dot" w:pos="10205"/>
        </w:tabs>
        <w:rPr>
          <w:del w:id="152" w:author="gwendolyn" w:date="2024-08-27T15:39:00Z"/>
        </w:rPr>
      </w:pPr>
      <w:del w:id="153" w:author="gwendolyn" w:date="2024-08-27T15:39:00Z">
        <w:r>
          <w:delText xml:space="preserve">3.8.1. </w:delText>
        </w:r>
        <w:r>
          <w:rPr>
            <w:rFonts w:hint="eastAsia"/>
          </w:rPr>
          <w:delText>ELIMINATION OF RISK</w:delText>
        </w:r>
        <w:r>
          <w:tab/>
        </w:r>
        <w:r>
          <w:fldChar w:fldCharType="begin"/>
        </w:r>
        <w:r>
          <w:delInstrText xml:space="preserve"> PAGEREF _Toc23537 \h </w:delInstrText>
        </w:r>
        <w:r>
          <w:fldChar w:fldCharType="separate"/>
        </w:r>
        <w:r>
          <w:delText>16</w:delText>
        </w:r>
        <w:r>
          <w:fldChar w:fldCharType="end"/>
        </w:r>
      </w:del>
    </w:p>
    <w:p w14:paraId="4A3526B8" w14:textId="77777777" w:rsidR="00E12664" w:rsidRDefault="00261FCE">
      <w:pPr>
        <w:pStyle w:val="TOC3"/>
        <w:tabs>
          <w:tab w:val="clear" w:pos="9781"/>
          <w:tab w:val="right" w:leader="dot" w:pos="10205"/>
        </w:tabs>
        <w:rPr>
          <w:del w:id="154" w:author="gwendolyn" w:date="2024-08-27T15:39:00Z"/>
        </w:rPr>
      </w:pPr>
      <w:del w:id="155" w:author="gwendolyn" w:date="2024-08-27T15:39:00Z">
        <w:r>
          <w:delText xml:space="preserve">3.8.2. </w:delText>
        </w:r>
        <w:r>
          <w:rPr>
            <w:rFonts w:hint="eastAsia"/>
          </w:rPr>
          <w:delText>RISK ANALYSIS</w:delText>
        </w:r>
        <w:r>
          <w:tab/>
        </w:r>
        <w:r>
          <w:fldChar w:fldCharType="begin"/>
        </w:r>
        <w:r>
          <w:delInstrText xml:space="preserve"> PAGEREF _Toc8667 \h </w:delInstrText>
        </w:r>
        <w:r>
          <w:fldChar w:fldCharType="separate"/>
        </w:r>
        <w:r>
          <w:delText>16</w:delText>
        </w:r>
        <w:r>
          <w:fldChar w:fldCharType="end"/>
        </w:r>
      </w:del>
    </w:p>
    <w:p w14:paraId="4A3526B9" w14:textId="77777777" w:rsidR="00E12664" w:rsidRDefault="00261FCE">
      <w:pPr>
        <w:pStyle w:val="TOC3"/>
        <w:tabs>
          <w:tab w:val="clear" w:pos="9781"/>
          <w:tab w:val="right" w:leader="dot" w:pos="10205"/>
        </w:tabs>
        <w:rPr>
          <w:del w:id="156" w:author="gwendolyn" w:date="2024-08-27T15:39:00Z"/>
        </w:rPr>
      </w:pPr>
      <w:del w:id="157" w:author="gwendolyn" w:date="2024-08-27T15:39:00Z">
        <w:r>
          <w:delText xml:space="preserve">3.8.3. </w:delText>
        </w:r>
        <w:r>
          <w:rPr>
            <w:rFonts w:hint="eastAsia"/>
          </w:rPr>
          <w:delText>PEST ANALYSIS (POLITICAL, ECONOMICAL, SOCIAL, TECHNOLOGICAL) </w:delText>
        </w:r>
        <w:r>
          <w:tab/>
        </w:r>
        <w:r>
          <w:fldChar w:fldCharType="begin"/>
        </w:r>
        <w:r>
          <w:delInstrText xml:space="preserve"> PAGEREF _Toc14476 \h </w:delInstrText>
        </w:r>
        <w:r>
          <w:fldChar w:fldCharType="separate"/>
        </w:r>
        <w:r>
          <w:delText>16</w:delText>
        </w:r>
        <w:r>
          <w:fldChar w:fldCharType="end"/>
        </w:r>
      </w:del>
    </w:p>
    <w:p w14:paraId="4A3526BA" w14:textId="77777777" w:rsidR="00E12664" w:rsidRDefault="00261FCE">
      <w:pPr>
        <w:pStyle w:val="TOC3"/>
        <w:tabs>
          <w:tab w:val="clear" w:pos="9781"/>
          <w:tab w:val="right" w:leader="dot" w:pos="10205"/>
        </w:tabs>
        <w:rPr>
          <w:del w:id="158" w:author="gwendolyn" w:date="2024-08-27T15:39:00Z"/>
        </w:rPr>
      </w:pPr>
      <w:del w:id="159" w:author="gwendolyn" w:date="2024-08-27T15:39:00Z">
        <w:r>
          <w:delText xml:space="preserve">3.8.4. </w:delText>
        </w:r>
        <w:r>
          <w:rPr>
            <w:rFonts w:hint="eastAsia"/>
          </w:rPr>
          <w:delText>OPERATIONS RISK ASSESSMENT</w:delText>
        </w:r>
        <w:r>
          <w:tab/>
        </w:r>
        <w:r>
          <w:fldChar w:fldCharType="begin"/>
        </w:r>
        <w:r>
          <w:delInstrText xml:space="preserve"> PAGEREF _Toc9438 \h </w:delInstrText>
        </w:r>
        <w:r>
          <w:fldChar w:fldCharType="separate"/>
        </w:r>
        <w:r>
          <w:delText>16</w:delText>
        </w:r>
        <w:r>
          <w:fldChar w:fldCharType="end"/>
        </w:r>
      </w:del>
    </w:p>
    <w:p w14:paraId="4A3526BB" w14:textId="77777777" w:rsidR="00E12664" w:rsidRDefault="00261FCE">
      <w:pPr>
        <w:pStyle w:val="TOC2"/>
        <w:tabs>
          <w:tab w:val="clear" w:pos="9781"/>
          <w:tab w:val="right" w:leader="dot" w:pos="10205"/>
        </w:tabs>
        <w:rPr>
          <w:del w:id="160" w:author="gwendolyn" w:date="2024-08-27T15:39:00Z"/>
        </w:rPr>
      </w:pPr>
      <w:del w:id="161" w:author="gwendolyn" w:date="2024-08-27T15:39:00Z">
        <w:r>
          <w:rPr>
            <w:color w:val="00558C"/>
          </w:rPr>
          <w:delText xml:space="preserve">3.9. </w:delText>
        </w:r>
        <w:r>
          <w:rPr>
            <w:rFonts w:hint="eastAsia"/>
          </w:rPr>
          <w:delText>MONITORING AND EVALUATION OF THE PROJECT </w:delText>
        </w:r>
        <w:r>
          <w:tab/>
        </w:r>
        <w:r>
          <w:fldChar w:fldCharType="begin"/>
        </w:r>
        <w:r>
          <w:delInstrText xml:space="preserve"> PAGEREF _Toc20906 \h </w:delInstrText>
        </w:r>
        <w:r>
          <w:fldChar w:fldCharType="separate"/>
        </w:r>
        <w:r>
          <w:delText>16</w:delText>
        </w:r>
        <w:r>
          <w:fldChar w:fldCharType="end"/>
        </w:r>
      </w:del>
    </w:p>
    <w:p w14:paraId="4A3526BC" w14:textId="77777777" w:rsidR="00E12664" w:rsidRDefault="00261FCE">
      <w:pPr>
        <w:pStyle w:val="TOC3"/>
        <w:tabs>
          <w:tab w:val="clear" w:pos="9781"/>
          <w:tab w:val="right" w:leader="dot" w:pos="10205"/>
        </w:tabs>
        <w:rPr>
          <w:del w:id="162" w:author="gwendolyn" w:date="2024-08-27T15:39:00Z"/>
        </w:rPr>
      </w:pPr>
      <w:del w:id="163" w:author="gwendolyn" w:date="2024-08-27T15:39:00Z">
        <w:r>
          <w:delText xml:space="preserve">3.9.1. </w:delText>
        </w:r>
        <w:r>
          <w:rPr>
            <w:rFonts w:hint="eastAsia"/>
          </w:rPr>
          <w:delText>MONITORING</w:delText>
        </w:r>
        <w:r>
          <w:tab/>
        </w:r>
        <w:r>
          <w:fldChar w:fldCharType="begin"/>
        </w:r>
        <w:r>
          <w:delInstrText xml:space="preserve"> PAGEREF _Toc11562 \h </w:delInstrText>
        </w:r>
        <w:r>
          <w:fldChar w:fldCharType="separate"/>
        </w:r>
        <w:r>
          <w:delText>16</w:delText>
        </w:r>
        <w:r>
          <w:fldChar w:fldCharType="end"/>
        </w:r>
      </w:del>
    </w:p>
    <w:p w14:paraId="4A3526BD" w14:textId="77777777" w:rsidR="00E12664" w:rsidRDefault="00261FCE">
      <w:pPr>
        <w:pStyle w:val="TOC3"/>
        <w:tabs>
          <w:tab w:val="clear" w:pos="9781"/>
          <w:tab w:val="right" w:leader="dot" w:pos="10205"/>
        </w:tabs>
        <w:rPr>
          <w:del w:id="164" w:author="gwendolyn" w:date="2024-08-27T15:39:00Z"/>
        </w:rPr>
      </w:pPr>
      <w:del w:id="165" w:author="gwendolyn" w:date="2024-08-27T15:39:00Z">
        <w:r>
          <w:delText xml:space="preserve">3.9.2. </w:delText>
        </w:r>
        <w:r>
          <w:rPr>
            <w:rFonts w:hint="eastAsia"/>
          </w:rPr>
          <w:delText>EVALUATION</w:delText>
        </w:r>
        <w:r>
          <w:tab/>
        </w:r>
        <w:r>
          <w:fldChar w:fldCharType="begin"/>
        </w:r>
        <w:r>
          <w:delInstrText xml:space="preserve"> PAGEREF _Toc3951 \h </w:delInstrText>
        </w:r>
        <w:r>
          <w:fldChar w:fldCharType="separate"/>
        </w:r>
        <w:r>
          <w:delText>17</w:delText>
        </w:r>
        <w:r>
          <w:fldChar w:fldCharType="end"/>
        </w:r>
      </w:del>
    </w:p>
    <w:p w14:paraId="4A3526BE" w14:textId="77777777" w:rsidR="00E12664" w:rsidRDefault="00261FCE">
      <w:pPr>
        <w:pStyle w:val="TOC1"/>
        <w:tabs>
          <w:tab w:val="clear" w:pos="9781"/>
          <w:tab w:val="right" w:leader="dot" w:pos="10205"/>
        </w:tabs>
        <w:rPr>
          <w:del w:id="166" w:author="gwendolyn" w:date="2024-08-27T15:39:00Z"/>
        </w:rPr>
      </w:pPr>
      <w:del w:id="167" w:author="gwendolyn" w:date="2024-08-27T15:39:00Z">
        <w:r>
          <w:rPr>
            <w:color w:val="00558C"/>
          </w:rPr>
          <w:delText xml:space="preserve">4. </w:delText>
        </w:r>
        <w:r>
          <w:rPr>
            <w:rFonts w:hint="eastAsia"/>
          </w:rPr>
          <w:delText>PROJECT DOCUMENTS </w:delText>
        </w:r>
        <w:r>
          <w:tab/>
        </w:r>
        <w:r>
          <w:rPr>
            <w:b w:val="0"/>
            <w:caps w:val="0"/>
          </w:rPr>
          <w:fldChar w:fldCharType="begin"/>
        </w:r>
        <w:r>
          <w:delInstrText xml:space="preserve"> PAGEREF _Toc31490 \h </w:delInstrText>
        </w:r>
        <w:r>
          <w:rPr>
            <w:b w:val="0"/>
            <w:caps w:val="0"/>
          </w:rPr>
        </w:r>
        <w:r>
          <w:rPr>
            <w:b w:val="0"/>
            <w:caps w:val="0"/>
          </w:rPr>
          <w:fldChar w:fldCharType="separate"/>
        </w:r>
        <w:r>
          <w:delText>17</w:delText>
        </w:r>
        <w:r>
          <w:rPr>
            <w:b w:val="0"/>
            <w:caps w:val="0"/>
          </w:rPr>
          <w:fldChar w:fldCharType="end"/>
        </w:r>
      </w:del>
    </w:p>
    <w:p w14:paraId="4A3526BF" w14:textId="77777777" w:rsidR="00E12664" w:rsidRDefault="00261FCE">
      <w:pPr>
        <w:pStyle w:val="TOC2"/>
        <w:tabs>
          <w:tab w:val="clear" w:pos="9781"/>
          <w:tab w:val="right" w:leader="dot" w:pos="10205"/>
        </w:tabs>
        <w:rPr>
          <w:del w:id="168" w:author="gwendolyn" w:date="2024-08-27T15:39:00Z"/>
        </w:rPr>
      </w:pPr>
      <w:del w:id="169" w:author="gwendolyn" w:date="2024-08-27T15:39:00Z">
        <w:r>
          <w:rPr>
            <w:color w:val="00558C"/>
          </w:rPr>
          <w:delText xml:space="preserve">4.1. </w:delText>
        </w:r>
        <w:r>
          <w:rPr>
            <w:rFonts w:hint="eastAsia"/>
          </w:rPr>
          <w:delText>LIST OF DOCUMENTS </w:delText>
        </w:r>
        <w:r>
          <w:tab/>
        </w:r>
        <w:r>
          <w:fldChar w:fldCharType="begin"/>
        </w:r>
        <w:r>
          <w:delInstrText xml:space="preserve"> PAGEREF _Toc28434 \h </w:delInstrText>
        </w:r>
        <w:r>
          <w:fldChar w:fldCharType="separate"/>
        </w:r>
        <w:r>
          <w:delText>17</w:delText>
        </w:r>
        <w:r>
          <w:fldChar w:fldCharType="end"/>
        </w:r>
      </w:del>
    </w:p>
    <w:p w14:paraId="4A3526C0" w14:textId="77777777" w:rsidR="00E12664" w:rsidRDefault="00261FCE">
      <w:pPr>
        <w:pStyle w:val="TOC2"/>
        <w:tabs>
          <w:tab w:val="clear" w:pos="9781"/>
          <w:tab w:val="right" w:leader="dot" w:pos="10205"/>
        </w:tabs>
        <w:rPr>
          <w:del w:id="170" w:author="gwendolyn" w:date="2024-08-27T15:39:00Z"/>
        </w:rPr>
      </w:pPr>
      <w:del w:id="171" w:author="gwendolyn" w:date="2024-08-27T15:39:00Z">
        <w:r>
          <w:rPr>
            <w:color w:val="00558C"/>
          </w:rPr>
          <w:delText xml:space="preserve">4.2. </w:delText>
        </w:r>
        <w:r>
          <w:rPr>
            <w:rFonts w:hint="eastAsia"/>
          </w:rPr>
          <w:delText>OTHER DOCUMENTS</w:delText>
        </w:r>
        <w:r>
          <w:tab/>
        </w:r>
        <w:r>
          <w:fldChar w:fldCharType="begin"/>
        </w:r>
        <w:r>
          <w:delInstrText xml:space="preserve"> PAGEREF _Toc25786 \h </w:delInstrText>
        </w:r>
        <w:r>
          <w:fldChar w:fldCharType="separate"/>
        </w:r>
        <w:r>
          <w:delText>18</w:delText>
        </w:r>
        <w:r>
          <w:fldChar w:fldCharType="end"/>
        </w:r>
      </w:del>
    </w:p>
    <w:p w14:paraId="4A3526C1" w14:textId="77777777" w:rsidR="00E12664" w:rsidRDefault="00261FCE">
      <w:pPr>
        <w:pStyle w:val="TOC1"/>
        <w:tabs>
          <w:tab w:val="clear" w:pos="9781"/>
          <w:tab w:val="right" w:leader="dot" w:pos="10205"/>
        </w:tabs>
        <w:rPr>
          <w:del w:id="172" w:author="gwendolyn" w:date="2024-08-27T15:39:00Z"/>
        </w:rPr>
      </w:pPr>
      <w:del w:id="173" w:author="gwendolyn" w:date="2024-08-27T15:39:00Z">
        <w:r>
          <w:rPr>
            <w:color w:val="00558C"/>
          </w:rPr>
          <w:delText xml:space="preserve">5. </w:delText>
        </w:r>
        <w:r>
          <w:rPr>
            <w:rFonts w:hint="eastAsia"/>
          </w:rPr>
          <w:delText>ACRONYMS</w:delText>
        </w:r>
        <w:r>
          <w:tab/>
        </w:r>
        <w:r>
          <w:rPr>
            <w:b w:val="0"/>
            <w:caps w:val="0"/>
          </w:rPr>
          <w:fldChar w:fldCharType="begin"/>
        </w:r>
        <w:r>
          <w:delInstrText xml:space="preserve"> PAGEREF _Toc27559 \h </w:delInstrText>
        </w:r>
        <w:r>
          <w:rPr>
            <w:b w:val="0"/>
            <w:caps w:val="0"/>
          </w:rPr>
        </w:r>
        <w:r>
          <w:rPr>
            <w:b w:val="0"/>
            <w:caps w:val="0"/>
          </w:rPr>
          <w:fldChar w:fldCharType="separate"/>
        </w:r>
        <w:r>
          <w:delText>18</w:delText>
        </w:r>
        <w:r>
          <w:rPr>
            <w:b w:val="0"/>
            <w:caps w:val="0"/>
          </w:rPr>
          <w:fldChar w:fldCharType="end"/>
        </w:r>
      </w:del>
    </w:p>
    <w:p w14:paraId="4A3526C2" w14:textId="77777777" w:rsidR="00E12664" w:rsidRDefault="00261FCE">
      <w:pPr>
        <w:pStyle w:val="TOC1"/>
        <w:tabs>
          <w:tab w:val="clear" w:pos="9781"/>
          <w:tab w:val="right" w:leader="dot" w:pos="10205"/>
        </w:tabs>
        <w:rPr>
          <w:del w:id="174" w:author="gwendolyn" w:date="2024-08-27T15:39:00Z"/>
        </w:rPr>
      </w:pPr>
      <w:del w:id="175" w:author="gwendolyn" w:date="2024-08-27T15:39:00Z">
        <w:r>
          <w:rPr>
            <w:color w:val="00558C"/>
          </w:rPr>
          <w:delText xml:space="preserve">6. </w:delText>
        </w:r>
        <w:r>
          <w:rPr>
            <w:rFonts w:hint="eastAsia"/>
          </w:rPr>
          <w:delText>FURTHER INFORMATION </w:delText>
        </w:r>
        <w:r>
          <w:tab/>
        </w:r>
        <w:r>
          <w:rPr>
            <w:b w:val="0"/>
            <w:caps w:val="0"/>
          </w:rPr>
          <w:fldChar w:fldCharType="begin"/>
        </w:r>
        <w:r>
          <w:delInstrText xml:space="preserve"> PAGEREF _Toc18143 \h </w:delInstrText>
        </w:r>
        <w:r>
          <w:rPr>
            <w:b w:val="0"/>
            <w:caps w:val="0"/>
          </w:rPr>
        </w:r>
        <w:r>
          <w:rPr>
            <w:b w:val="0"/>
            <w:caps w:val="0"/>
          </w:rPr>
          <w:fldChar w:fldCharType="separate"/>
        </w:r>
        <w:r>
          <w:delText>19</w:delText>
        </w:r>
        <w:r>
          <w:rPr>
            <w:b w:val="0"/>
            <w:caps w:val="0"/>
          </w:rPr>
          <w:fldChar w:fldCharType="end"/>
        </w:r>
      </w:del>
    </w:p>
    <w:p w14:paraId="4A3526C3" w14:textId="77777777" w:rsidR="00E12664" w:rsidRDefault="00261FCE">
      <w:pPr>
        <w:pStyle w:val="TOC1"/>
        <w:tabs>
          <w:tab w:val="clear" w:pos="9781"/>
          <w:tab w:val="right" w:leader="dot" w:pos="10205"/>
        </w:tabs>
        <w:rPr>
          <w:ins w:id="176" w:author="gwendolyn" w:date="2024-07-07T13:40:00Z"/>
          <w:del w:id="177" w:author="gwendolyn" w:date="2024-08-27T15:39:00Z"/>
        </w:rPr>
      </w:pPr>
      <w:ins w:id="178" w:author="gwendolyn" w:date="2024-07-07T13:40:00Z">
        <w:del w:id="179" w:author="gwendolyn" w:date="2024-08-27T15:39:00Z">
          <w:r>
            <w:rPr>
              <w:color w:val="00558C"/>
            </w:rPr>
            <w:delText xml:space="preserve">1. </w:delText>
          </w:r>
          <w:r>
            <w:rPr>
              <w:rFonts w:hint="eastAsia"/>
              <w:lang w:val="en-US" w:eastAsia="zh-CN"/>
            </w:rPr>
            <w:delText>Introduction</w:delText>
          </w:r>
          <w:r>
            <w:tab/>
          </w:r>
          <w:r>
            <w:rPr>
              <w:b w:val="0"/>
              <w:caps w:val="0"/>
            </w:rPr>
            <w:fldChar w:fldCharType="begin"/>
          </w:r>
          <w:r>
            <w:delInstrText xml:space="preserve"> PAGEREF _Toc14976 \h </w:delInstrText>
          </w:r>
        </w:del>
      </w:ins>
      <w:del w:id="180" w:author="gwendolyn" w:date="2024-08-27T15:39:00Z">
        <w:r>
          <w:rPr>
            <w:b w:val="0"/>
            <w:caps w:val="0"/>
          </w:rPr>
        </w:r>
      </w:del>
      <w:ins w:id="181" w:author="gwendolyn" w:date="2024-07-07T13:40:00Z">
        <w:del w:id="182" w:author="gwendolyn" w:date="2024-08-27T15:39:00Z">
          <w:r>
            <w:rPr>
              <w:b w:val="0"/>
              <w:caps w:val="0"/>
            </w:rPr>
            <w:fldChar w:fldCharType="separate"/>
          </w:r>
          <w:r>
            <w:delText>6</w:delText>
          </w:r>
          <w:r>
            <w:rPr>
              <w:b w:val="0"/>
              <w:caps w:val="0"/>
            </w:rPr>
            <w:fldChar w:fldCharType="end"/>
          </w:r>
        </w:del>
      </w:ins>
    </w:p>
    <w:p w14:paraId="4A3526C4" w14:textId="77777777" w:rsidR="00E12664" w:rsidRDefault="00261FCE">
      <w:pPr>
        <w:pStyle w:val="TOC1"/>
        <w:tabs>
          <w:tab w:val="clear" w:pos="9781"/>
          <w:tab w:val="right" w:leader="dot" w:pos="10205"/>
        </w:tabs>
        <w:rPr>
          <w:ins w:id="183" w:author="gwendolyn" w:date="2024-07-07T13:40:00Z"/>
          <w:del w:id="184" w:author="gwendolyn" w:date="2024-08-27T15:39:00Z"/>
        </w:rPr>
      </w:pPr>
      <w:ins w:id="185" w:author="gwendolyn" w:date="2024-07-07T13:40:00Z">
        <w:del w:id="186" w:author="gwendolyn" w:date="2024-08-27T15:39:00Z">
          <w:r>
            <w:rPr>
              <w:color w:val="00558C"/>
            </w:rPr>
            <w:delText xml:space="preserve">2. </w:delText>
          </w:r>
          <w:r>
            <w:rPr>
              <w:rFonts w:hint="eastAsia"/>
              <w:lang w:val="en-US" w:eastAsia="zh-CN"/>
            </w:rPr>
            <w:delText>PROJECT MANAGEMENT PROCEDURE/STRATEGY</w:delText>
          </w:r>
          <w:r>
            <w:tab/>
          </w:r>
          <w:r>
            <w:rPr>
              <w:b w:val="0"/>
              <w:caps w:val="0"/>
            </w:rPr>
            <w:fldChar w:fldCharType="begin"/>
          </w:r>
          <w:r>
            <w:delInstrText xml:space="preserve"> PAGEREF _Toc25805 \h </w:delInstrText>
          </w:r>
        </w:del>
      </w:ins>
      <w:del w:id="187" w:author="gwendolyn" w:date="2024-08-27T15:39:00Z">
        <w:r>
          <w:rPr>
            <w:b w:val="0"/>
            <w:caps w:val="0"/>
          </w:rPr>
        </w:r>
      </w:del>
      <w:ins w:id="188" w:author="gwendolyn" w:date="2024-07-07T13:40:00Z">
        <w:del w:id="189" w:author="gwendolyn" w:date="2024-08-27T15:39:00Z">
          <w:r>
            <w:rPr>
              <w:b w:val="0"/>
              <w:caps w:val="0"/>
            </w:rPr>
            <w:fldChar w:fldCharType="separate"/>
          </w:r>
          <w:r>
            <w:delText>6</w:delText>
          </w:r>
          <w:r>
            <w:rPr>
              <w:b w:val="0"/>
              <w:caps w:val="0"/>
            </w:rPr>
            <w:fldChar w:fldCharType="end"/>
          </w:r>
        </w:del>
      </w:ins>
    </w:p>
    <w:p w14:paraId="4A3526C5" w14:textId="77777777" w:rsidR="00E12664" w:rsidRDefault="00261FCE">
      <w:pPr>
        <w:pStyle w:val="TOC2"/>
        <w:tabs>
          <w:tab w:val="clear" w:pos="9781"/>
          <w:tab w:val="right" w:leader="dot" w:pos="10205"/>
        </w:tabs>
        <w:rPr>
          <w:ins w:id="190" w:author="gwendolyn" w:date="2024-07-07T13:40:00Z"/>
          <w:del w:id="191" w:author="gwendolyn" w:date="2024-08-27T15:39:00Z"/>
        </w:rPr>
      </w:pPr>
      <w:ins w:id="192" w:author="gwendolyn" w:date="2024-07-07T13:40:00Z">
        <w:del w:id="193" w:author="gwendolyn" w:date="2024-08-27T15:39:00Z">
          <w:r>
            <w:rPr>
              <w:color w:val="00558C"/>
            </w:rPr>
            <w:delText xml:space="preserve">2.1. </w:delText>
          </w:r>
          <w:r>
            <w:delText>PROJECT MANAGEMENT</w:delText>
          </w:r>
          <w:r>
            <w:tab/>
          </w:r>
          <w:r>
            <w:fldChar w:fldCharType="begin"/>
          </w:r>
          <w:r>
            <w:delInstrText xml:space="preserve"> PAGEREF _Toc28135 \h </w:delInstrText>
          </w:r>
        </w:del>
      </w:ins>
      <w:del w:id="194" w:author="gwendolyn" w:date="2024-08-27T15:39:00Z"/>
      <w:ins w:id="195" w:author="gwendolyn" w:date="2024-07-07T13:40:00Z">
        <w:del w:id="196" w:author="gwendolyn" w:date="2024-08-27T15:39:00Z">
          <w:r>
            <w:fldChar w:fldCharType="separate"/>
          </w:r>
          <w:r>
            <w:delText>6</w:delText>
          </w:r>
          <w:r>
            <w:fldChar w:fldCharType="end"/>
          </w:r>
        </w:del>
      </w:ins>
    </w:p>
    <w:p w14:paraId="4A3526C6" w14:textId="77777777" w:rsidR="00E12664" w:rsidRDefault="00261FCE">
      <w:pPr>
        <w:pStyle w:val="TOC2"/>
        <w:tabs>
          <w:tab w:val="clear" w:pos="9781"/>
          <w:tab w:val="right" w:leader="dot" w:pos="10205"/>
        </w:tabs>
        <w:rPr>
          <w:ins w:id="197" w:author="gwendolyn" w:date="2024-07-07T13:40:00Z"/>
          <w:del w:id="198" w:author="gwendolyn" w:date="2024-08-27T15:39:00Z"/>
        </w:rPr>
      </w:pPr>
      <w:ins w:id="199" w:author="gwendolyn" w:date="2024-07-07T13:40:00Z">
        <w:del w:id="200" w:author="gwendolyn" w:date="2024-08-27T15:39:00Z">
          <w:r>
            <w:rPr>
              <w:color w:val="00558C"/>
            </w:rPr>
            <w:delText xml:space="preserve">2.2. </w:delText>
          </w:r>
          <w:r>
            <w:delText>PROJECT BOARD MAKEUP</w:delText>
          </w:r>
          <w:r>
            <w:tab/>
          </w:r>
          <w:r>
            <w:fldChar w:fldCharType="begin"/>
          </w:r>
          <w:r>
            <w:delInstrText xml:space="preserve"> PAGEREF _Toc31750 \h </w:delInstrText>
          </w:r>
        </w:del>
      </w:ins>
      <w:del w:id="201" w:author="gwendolyn" w:date="2024-08-27T15:39:00Z"/>
      <w:ins w:id="202" w:author="gwendolyn" w:date="2024-07-07T13:40:00Z">
        <w:del w:id="203" w:author="gwendolyn" w:date="2024-08-27T15:39:00Z">
          <w:r>
            <w:fldChar w:fldCharType="separate"/>
          </w:r>
          <w:r>
            <w:delText>6</w:delText>
          </w:r>
          <w:r>
            <w:fldChar w:fldCharType="end"/>
          </w:r>
        </w:del>
      </w:ins>
    </w:p>
    <w:p w14:paraId="4A3526C7" w14:textId="77777777" w:rsidR="00E12664" w:rsidRDefault="00261FCE">
      <w:pPr>
        <w:pStyle w:val="TOC2"/>
        <w:tabs>
          <w:tab w:val="clear" w:pos="9781"/>
          <w:tab w:val="right" w:leader="dot" w:pos="10205"/>
        </w:tabs>
        <w:rPr>
          <w:ins w:id="204" w:author="gwendolyn" w:date="2024-07-07T13:40:00Z"/>
          <w:del w:id="205" w:author="gwendolyn" w:date="2024-08-27T15:39:00Z"/>
        </w:rPr>
      </w:pPr>
      <w:ins w:id="206" w:author="gwendolyn" w:date="2024-07-07T13:40:00Z">
        <w:del w:id="207" w:author="gwendolyn" w:date="2024-08-27T15:39:00Z">
          <w:r>
            <w:rPr>
              <w:color w:val="00558C"/>
            </w:rPr>
            <w:delText xml:space="preserve">2.3. </w:delText>
          </w:r>
          <w:r>
            <w:delText>EXAMPLE OF REPORTING PROCEDURE DOCUMENT</w:delText>
          </w:r>
          <w:r>
            <w:tab/>
          </w:r>
          <w:r>
            <w:fldChar w:fldCharType="begin"/>
          </w:r>
          <w:r>
            <w:delInstrText xml:space="preserve"> PAGEREF _Toc20758 \h </w:delInstrText>
          </w:r>
        </w:del>
      </w:ins>
      <w:del w:id="208" w:author="gwendolyn" w:date="2024-08-27T15:39:00Z"/>
      <w:ins w:id="209" w:author="gwendolyn" w:date="2024-07-07T13:40:00Z">
        <w:del w:id="210" w:author="gwendolyn" w:date="2024-08-27T15:39:00Z">
          <w:r>
            <w:fldChar w:fldCharType="separate"/>
          </w:r>
          <w:r>
            <w:delText>7</w:delText>
          </w:r>
          <w:r>
            <w:fldChar w:fldCharType="end"/>
          </w:r>
        </w:del>
      </w:ins>
    </w:p>
    <w:p w14:paraId="4A3526C8" w14:textId="77777777" w:rsidR="00E12664" w:rsidRDefault="00261FCE">
      <w:pPr>
        <w:pStyle w:val="TOC2"/>
        <w:tabs>
          <w:tab w:val="clear" w:pos="9781"/>
          <w:tab w:val="right" w:leader="dot" w:pos="10205"/>
        </w:tabs>
        <w:rPr>
          <w:ins w:id="211" w:author="gwendolyn" w:date="2024-07-07T13:40:00Z"/>
          <w:del w:id="212" w:author="gwendolyn" w:date="2024-08-27T15:39:00Z"/>
        </w:rPr>
      </w:pPr>
      <w:ins w:id="213" w:author="gwendolyn" w:date="2024-07-07T13:40:00Z">
        <w:del w:id="214" w:author="gwendolyn" w:date="2024-08-27T15:39:00Z">
          <w:r>
            <w:rPr>
              <w:color w:val="00558C"/>
            </w:rPr>
            <w:delText xml:space="preserve">2.4. </w:delText>
          </w:r>
          <w:r>
            <w:delText>PROJECT STRATEGY AND COMPONENTS</w:delText>
          </w:r>
          <w:r>
            <w:tab/>
          </w:r>
          <w:r>
            <w:fldChar w:fldCharType="begin"/>
          </w:r>
          <w:r>
            <w:delInstrText xml:space="preserve"> PAGEREF _Toc8332 \h </w:delInstrText>
          </w:r>
        </w:del>
      </w:ins>
      <w:del w:id="215" w:author="gwendolyn" w:date="2024-08-27T15:39:00Z"/>
      <w:ins w:id="216" w:author="gwendolyn" w:date="2024-07-07T13:40:00Z">
        <w:del w:id="217" w:author="gwendolyn" w:date="2024-08-27T15:39:00Z">
          <w:r>
            <w:fldChar w:fldCharType="separate"/>
          </w:r>
          <w:r>
            <w:delText>8</w:delText>
          </w:r>
          <w:r>
            <w:fldChar w:fldCharType="end"/>
          </w:r>
        </w:del>
      </w:ins>
    </w:p>
    <w:p w14:paraId="4A3526C9" w14:textId="77777777" w:rsidR="00E12664" w:rsidRDefault="00261FCE">
      <w:pPr>
        <w:pStyle w:val="TOC1"/>
        <w:tabs>
          <w:tab w:val="clear" w:pos="9781"/>
          <w:tab w:val="right" w:leader="dot" w:pos="10205"/>
        </w:tabs>
        <w:rPr>
          <w:ins w:id="218" w:author="gwendolyn" w:date="2024-07-07T13:40:00Z"/>
          <w:del w:id="219" w:author="gwendolyn" w:date="2024-08-27T15:39:00Z"/>
        </w:rPr>
      </w:pPr>
      <w:ins w:id="220" w:author="gwendolyn" w:date="2024-07-07T13:40:00Z">
        <w:del w:id="221" w:author="gwendolyn" w:date="2024-08-27T15:39:00Z">
          <w:r>
            <w:rPr>
              <w:color w:val="00558C"/>
            </w:rPr>
            <w:delText xml:space="preserve">3. </w:delText>
          </w:r>
          <w:r>
            <w:rPr>
              <w:rFonts w:hint="eastAsia"/>
            </w:rPr>
            <w:delText>THE BUSINESS PLAN</w:delText>
          </w:r>
          <w:r>
            <w:tab/>
          </w:r>
          <w:r>
            <w:rPr>
              <w:b w:val="0"/>
              <w:caps w:val="0"/>
            </w:rPr>
            <w:fldChar w:fldCharType="begin"/>
          </w:r>
          <w:r>
            <w:delInstrText xml:space="preserve"> PAGEREF _Toc8043 \h </w:delInstrText>
          </w:r>
        </w:del>
      </w:ins>
      <w:del w:id="222" w:author="gwendolyn" w:date="2024-08-27T15:39:00Z">
        <w:r>
          <w:rPr>
            <w:b w:val="0"/>
            <w:caps w:val="0"/>
          </w:rPr>
        </w:r>
      </w:del>
      <w:ins w:id="223" w:author="gwendolyn" w:date="2024-07-07T13:40:00Z">
        <w:del w:id="224" w:author="gwendolyn" w:date="2024-08-27T15:39:00Z">
          <w:r>
            <w:rPr>
              <w:b w:val="0"/>
              <w:caps w:val="0"/>
            </w:rPr>
            <w:fldChar w:fldCharType="separate"/>
          </w:r>
          <w:r>
            <w:delText>9</w:delText>
          </w:r>
          <w:r>
            <w:rPr>
              <w:b w:val="0"/>
              <w:caps w:val="0"/>
            </w:rPr>
            <w:fldChar w:fldCharType="end"/>
          </w:r>
        </w:del>
      </w:ins>
    </w:p>
    <w:p w14:paraId="4A3526CA" w14:textId="77777777" w:rsidR="00E12664" w:rsidRDefault="00261FCE">
      <w:pPr>
        <w:pStyle w:val="TOC2"/>
        <w:tabs>
          <w:tab w:val="clear" w:pos="9781"/>
          <w:tab w:val="right" w:leader="dot" w:pos="10205"/>
        </w:tabs>
        <w:rPr>
          <w:ins w:id="225" w:author="gwendolyn" w:date="2024-07-07T13:40:00Z"/>
          <w:del w:id="226" w:author="gwendolyn" w:date="2024-08-27T15:39:00Z"/>
        </w:rPr>
      </w:pPr>
      <w:ins w:id="227" w:author="gwendolyn" w:date="2024-07-07T13:40:00Z">
        <w:del w:id="228" w:author="gwendolyn" w:date="2024-08-27T15:39:00Z">
          <w:r>
            <w:rPr>
              <w:color w:val="00558C"/>
            </w:rPr>
            <w:delText xml:space="preserve">3.1. </w:delText>
          </w:r>
        </w:del>
      </w:ins>
      <w:ins w:id="229" w:author="灵宇·Caroline" w:date="2024-07-19T09:20:00Z">
        <w:del w:id="230" w:author="gwendolyn" w:date="2024-08-27T15:39:00Z">
          <w:r>
            <w:rPr>
              <w:rFonts w:hint="eastAsia"/>
              <w:color w:val="00558C"/>
              <w:lang w:eastAsia="zh"/>
            </w:rPr>
            <w:delText>P</w:delText>
          </w:r>
        </w:del>
      </w:ins>
      <w:ins w:id="231" w:author="gwendolyn" w:date="2024-07-07T13:40:00Z">
        <w:del w:id="232" w:author="gwendolyn" w:date="2024-08-27T15:39:00Z">
          <w:r>
            <w:rPr>
              <w:rFonts w:hint="eastAsia"/>
            </w:rPr>
            <w:delText>ROJECT DESCRIPTION</w:delText>
          </w:r>
          <w:r>
            <w:tab/>
          </w:r>
          <w:r>
            <w:fldChar w:fldCharType="begin"/>
          </w:r>
          <w:r>
            <w:delInstrText xml:space="preserve"> PAGEREF _Toc3958 \h </w:delInstrText>
          </w:r>
        </w:del>
      </w:ins>
      <w:del w:id="233" w:author="gwendolyn" w:date="2024-08-27T15:39:00Z"/>
      <w:ins w:id="234" w:author="gwendolyn" w:date="2024-07-07T13:40:00Z">
        <w:del w:id="235" w:author="gwendolyn" w:date="2024-08-27T15:39:00Z">
          <w:r>
            <w:fldChar w:fldCharType="separate"/>
          </w:r>
          <w:r>
            <w:delText>9</w:delText>
          </w:r>
          <w:r>
            <w:fldChar w:fldCharType="end"/>
          </w:r>
        </w:del>
      </w:ins>
    </w:p>
    <w:p w14:paraId="4A3526CB" w14:textId="77777777" w:rsidR="00E12664" w:rsidRDefault="00261FCE">
      <w:pPr>
        <w:pStyle w:val="TOC3"/>
        <w:tabs>
          <w:tab w:val="clear" w:pos="9781"/>
          <w:tab w:val="right" w:leader="dot" w:pos="10205"/>
        </w:tabs>
        <w:rPr>
          <w:ins w:id="236" w:author="gwendolyn" w:date="2024-07-07T13:40:00Z"/>
          <w:del w:id="237" w:author="gwendolyn" w:date="2024-08-27T15:39:00Z"/>
        </w:rPr>
      </w:pPr>
      <w:ins w:id="238" w:author="gwendolyn" w:date="2024-07-07T13:40:00Z">
        <w:del w:id="239" w:author="gwendolyn" w:date="2024-08-27T15:39:00Z">
          <w:r>
            <w:delText xml:space="preserve">3.1.1. </w:delText>
          </w:r>
          <w:r>
            <w:rPr>
              <w:rFonts w:hint="eastAsia"/>
            </w:rPr>
            <w:delText>INTRODUCTION (EXECUTIVE SUMMARY) </w:delText>
          </w:r>
          <w:r>
            <w:tab/>
          </w:r>
          <w:r>
            <w:fldChar w:fldCharType="begin"/>
          </w:r>
          <w:r>
            <w:delInstrText xml:space="preserve"> PAGEREF _Toc7179 \h </w:delInstrText>
          </w:r>
        </w:del>
      </w:ins>
      <w:del w:id="240" w:author="gwendolyn" w:date="2024-08-27T15:39:00Z"/>
      <w:ins w:id="241" w:author="gwendolyn" w:date="2024-07-07T13:40:00Z">
        <w:del w:id="242" w:author="gwendolyn" w:date="2024-08-27T15:39:00Z">
          <w:r>
            <w:fldChar w:fldCharType="separate"/>
          </w:r>
          <w:r>
            <w:delText>9</w:delText>
          </w:r>
          <w:r>
            <w:fldChar w:fldCharType="end"/>
          </w:r>
        </w:del>
      </w:ins>
    </w:p>
    <w:p w14:paraId="4A3526CC" w14:textId="77777777" w:rsidR="00E12664" w:rsidRDefault="00261FCE">
      <w:pPr>
        <w:pStyle w:val="TOC3"/>
        <w:tabs>
          <w:tab w:val="clear" w:pos="9781"/>
          <w:tab w:val="right" w:leader="dot" w:pos="10205"/>
        </w:tabs>
        <w:rPr>
          <w:ins w:id="243" w:author="gwendolyn" w:date="2024-07-07T13:40:00Z"/>
          <w:del w:id="244" w:author="gwendolyn" w:date="2024-08-27T15:39:00Z"/>
        </w:rPr>
      </w:pPr>
      <w:ins w:id="245" w:author="gwendolyn" w:date="2024-07-07T13:40:00Z">
        <w:del w:id="246" w:author="gwendolyn" w:date="2024-08-27T15:39:00Z">
          <w:r>
            <w:delText xml:space="preserve">3.1.2. </w:delText>
          </w:r>
          <w:r>
            <w:rPr>
              <w:rFonts w:hint="eastAsia"/>
            </w:rPr>
            <w:delText>DESCRIPTION OF PROJECT</w:delText>
          </w:r>
          <w:r>
            <w:tab/>
          </w:r>
          <w:r>
            <w:fldChar w:fldCharType="begin"/>
          </w:r>
          <w:r>
            <w:delInstrText xml:space="preserve"> PAGEREF _Toc14365 \h </w:delInstrText>
          </w:r>
        </w:del>
      </w:ins>
      <w:del w:id="247" w:author="gwendolyn" w:date="2024-08-27T15:39:00Z"/>
      <w:ins w:id="248" w:author="gwendolyn" w:date="2024-07-07T13:40:00Z">
        <w:del w:id="249" w:author="gwendolyn" w:date="2024-08-27T15:39:00Z">
          <w:r>
            <w:fldChar w:fldCharType="separate"/>
          </w:r>
          <w:r>
            <w:delText>9</w:delText>
          </w:r>
          <w:r>
            <w:fldChar w:fldCharType="end"/>
          </w:r>
        </w:del>
      </w:ins>
    </w:p>
    <w:p w14:paraId="4A3526CD" w14:textId="77777777" w:rsidR="00E12664" w:rsidRDefault="00261FCE">
      <w:pPr>
        <w:pStyle w:val="TOC3"/>
        <w:tabs>
          <w:tab w:val="clear" w:pos="9781"/>
          <w:tab w:val="right" w:leader="dot" w:pos="10205"/>
        </w:tabs>
        <w:rPr>
          <w:ins w:id="250" w:author="gwendolyn" w:date="2024-07-07T13:40:00Z"/>
          <w:del w:id="251" w:author="gwendolyn" w:date="2024-08-27T15:39:00Z"/>
        </w:rPr>
      </w:pPr>
      <w:ins w:id="252" w:author="gwendolyn" w:date="2024-07-07T13:40:00Z">
        <w:del w:id="253" w:author="gwendolyn" w:date="2024-08-27T15:39:00Z">
          <w:r>
            <w:delText xml:space="preserve">3.1.3. </w:delText>
          </w:r>
          <w:r>
            <w:rPr>
              <w:rFonts w:hint="eastAsia"/>
            </w:rPr>
            <w:delText>PUBLIC BENEFITS</w:delText>
          </w:r>
          <w:r>
            <w:tab/>
          </w:r>
          <w:r>
            <w:fldChar w:fldCharType="begin"/>
          </w:r>
          <w:r>
            <w:delInstrText xml:space="preserve"> PAGEREF _Toc22182 \h </w:delInstrText>
          </w:r>
        </w:del>
      </w:ins>
      <w:del w:id="254" w:author="gwendolyn" w:date="2024-08-27T15:39:00Z"/>
      <w:ins w:id="255" w:author="gwendolyn" w:date="2024-07-07T13:40:00Z">
        <w:del w:id="256" w:author="gwendolyn" w:date="2024-08-27T15:39:00Z">
          <w:r>
            <w:fldChar w:fldCharType="separate"/>
          </w:r>
          <w:r>
            <w:delText>9</w:delText>
          </w:r>
          <w:r>
            <w:fldChar w:fldCharType="end"/>
          </w:r>
        </w:del>
      </w:ins>
    </w:p>
    <w:p w14:paraId="4A3526CE" w14:textId="77777777" w:rsidR="00E12664" w:rsidRDefault="00261FCE">
      <w:pPr>
        <w:pStyle w:val="TOC3"/>
        <w:tabs>
          <w:tab w:val="clear" w:pos="9781"/>
          <w:tab w:val="right" w:leader="dot" w:pos="10205"/>
        </w:tabs>
        <w:rPr>
          <w:ins w:id="257" w:author="gwendolyn" w:date="2024-07-07T13:40:00Z"/>
          <w:del w:id="258" w:author="gwendolyn" w:date="2024-08-27T15:39:00Z"/>
        </w:rPr>
      </w:pPr>
      <w:ins w:id="259" w:author="gwendolyn" w:date="2024-07-07T13:40:00Z">
        <w:del w:id="260" w:author="gwendolyn" w:date="2024-08-27T15:39:00Z">
          <w:r>
            <w:delText xml:space="preserve">3.1.4. </w:delText>
          </w:r>
          <w:r>
            <w:rPr>
              <w:rFonts w:hint="eastAsia"/>
            </w:rPr>
            <w:delText>FINANCIAL FUTURE</w:delText>
          </w:r>
          <w:r>
            <w:tab/>
          </w:r>
          <w:r>
            <w:fldChar w:fldCharType="begin"/>
          </w:r>
          <w:r>
            <w:delInstrText xml:space="preserve"> PAGEREF _Toc14910 \h </w:delInstrText>
          </w:r>
        </w:del>
      </w:ins>
      <w:del w:id="261" w:author="gwendolyn" w:date="2024-08-27T15:39:00Z"/>
      <w:ins w:id="262" w:author="gwendolyn" w:date="2024-07-07T13:40:00Z">
        <w:del w:id="263" w:author="gwendolyn" w:date="2024-08-27T15:39:00Z">
          <w:r>
            <w:fldChar w:fldCharType="separate"/>
          </w:r>
          <w:r>
            <w:delText>9</w:delText>
          </w:r>
          <w:r>
            <w:fldChar w:fldCharType="end"/>
          </w:r>
        </w:del>
      </w:ins>
    </w:p>
    <w:p w14:paraId="4A3526CF" w14:textId="77777777" w:rsidR="00E12664" w:rsidRDefault="00261FCE">
      <w:pPr>
        <w:pStyle w:val="TOC3"/>
        <w:tabs>
          <w:tab w:val="clear" w:pos="9781"/>
          <w:tab w:val="right" w:leader="dot" w:pos="10205"/>
        </w:tabs>
        <w:rPr>
          <w:ins w:id="264" w:author="gwendolyn" w:date="2024-07-07T13:40:00Z"/>
          <w:del w:id="265" w:author="gwendolyn" w:date="2024-08-27T15:39:00Z"/>
        </w:rPr>
      </w:pPr>
      <w:ins w:id="266" w:author="gwendolyn" w:date="2024-07-07T13:40:00Z">
        <w:del w:id="267" w:author="gwendolyn" w:date="2024-08-27T15:39:00Z">
          <w:r>
            <w:delText xml:space="preserve">3.1.5. </w:delText>
          </w:r>
          <w:r>
            <w:rPr>
              <w:rFonts w:hint="eastAsia"/>
            </w:rPr>
            <w:delText>FINANCIAL PROJECTIONS AND PROJECTED INCOME</w:delText>
          </w:r>
          <w:r>
            <w:tab/>
          </w:r>
          <w:r>
            <w:fldChar w:fldCharType="begin"/>
          </w:r>
          <w:r>
            <w:delInstrText xml:space="preserve"> PAGEREF _Toc19342 \h </w:delInstrText>
          </w:r>
        </w:del>
      </w:ins>
      <w:del w:id="268" w:author="gwendolyn" w:date="2024-08-27T15:39:00Z"/>
      <w:ins w:id="269" w:author="gwendolyn" w:date="2024-07-07T13:40:00Z">
        <w:del w:id="270" w:author="gwendolyn" w:date="2024-08-27T15:39:00Z">
          <w:r>
            <w:fldChar w:fldCharType="separate"/>
          </w:r>
          <w:r>
            <w:delText>9</w:delText>
          </w:r>
          <w:r>
            <w:fldChar w:fldCharType="end"/>
          </w:r>
        </w:del>
      </w:ins>
    </w:p>
    <w:p w14:paraId="4A3526D0" w14:textId="77777777" w:rsidR="00E12664" w:rsidRDefault="00261FCE">
      <w:pPr>
        <w:pStyle w:val="TOC3"/>
        <w:tabs>
          <w:tab w:val="clear" w:pos="9781"/>
          <w:tab w:val="right" w:leader="dot" w:pos="10205"/>
        </w:tabs>
        <w:rPr>
          <w:ins w:id="271" w:author="gwendolyn" w:date="2024-07-07T13:40:00Z"/>
          <w:del w:id="272" w:author="gwendolyn" w:date="2024-08-27T15:39:00Z"/>
        </w:rPr>
      </w:pPr>
      <w:ins w:id="273" w:author="gwendolyn" w:date="2024-07-07T13:40:00Z">
        <w:del w:id="274" w:author="gwendolyn" w:date="2024-08-27T15:39:00Z">
          <w:r>
            <w:delText xml:space="preserve">3.1.6. </w:delText>
          </w:r>
          <w:r>
            <w:rPr>
              <w:rFonts w:hint="eastAsia"/>
            </w:rPr>
            <w:delText>RISK ASSESSMENT/MANAGEMENT</w:delText>
          </w:r>
          <w:r>
            <w:tab/>
          </w:r>
          <w:r>
            <w:fldChar w:fldCharType="begin"/>
          </w:r>
          <w:r>
            <w:delInstrText xml:space="preserve"> PAGEREF _Toc13893 \h </w:delInstrText>
          </w:r>
        </w:del>
      </w:ins>
      <w:del w:id="275" w:author="gwendolyn" w:date="2024-08-27T15:39:00Z"/>
      <w:ins w:id="276" w:author="gwendolyn" w:date="2024-07-07T13:40:00Z">
        <w:del w:id="277" w:author="gwendolyn" w:date="2024-08-27T15:39:00Z">
          <w:r>
            <w:fldChar w:fldCharType="separate"/>
          </w:r>
          <w:r>
            <w:delText>9</w:delText>
          </w:r>
          <w:r>
            <w:fldChar w:fldCharType="end"/>
          </w:r>
        </w:del>
      </w:ins>
    </w:p>
    <w:p w14:paraId="4A3526D1" w14:textId="77777777" w:rsidR="00E12664" w:rsidRDefault="00261FCE">
      <w:pPr>
        <w:pStyle w:val="TOC3"/>
        <w:tabs>
          <w:tab w:val="clear" w:pos="9781"/>
          <w:tab w:val="right" w:leader="dot" w:pos="10205"/>
        </w:tabs>
        <w:rPr>
          <w:ins w:id="278" w:author="gwendolyn" w:date="2024-07-07T13:40:00Z"/>
          <w:del w:id="279" w:author="gwendolyn" w:date="2024-08-27T15:39:00Z"/>
        </w:rPr>
      </w:pPr>
      <w:ins w:id="280" w:author="gwendolyn" w:date="2024-07-07T13:40:00Z">
        <w:del w:id="281" w:author="gwendolyn" w:date="2024-08-27T15:39:00Z">
          <w:r>
            <w:delText xml:space="preserve">3.1.7. </w:delText>
          </w:r>
          <w:r>
            <w:rPr>
              <w:rFonts w:hint="eastAsia"/>
            </w:rPr>
            <w:delText>BUSINESS PLAN SIGN‐OFF (INITIAL MANDATE) </w:delText>
          </w:r>
          <w:r>
            <w:tab/>
          </w:r>
          <w:r>
            <w:fldChar w:fldCharType="begin"/>
          </w:r>
          <w:r>
            <w:delInstrText xml:space="preserve"> PAGEREF _Toc24922 \h </w:delInstrText>
          </w:r>
        </w:del>
      </w:ins>
      <w:del w:id="282" w:author="gwendolyn" w:date="2024-08-27T15:39:00Z"/>
      <w:ins w:id="283" w:author="gwendolyn" w:date="2024-07-07T13:40:00Z">
        <w:del w:id="284" w:author="gwendolyn" w:date="2024-08-27T15:39:00Z">
          <w:r>
            <w:fldChar w:fldCharType="separate"/>
          </w:r>
          <w:r>
            <w:delText>9</w:delText>
          </w:r>
          <w:r>
            <w:fldChar w:fldCharType="end"/>
          </w:r>
        </w:del>
      </w:ins>
    </w:p>
    <w:p w14:paraId="4A3526D2" w14:textId="77777777" w:rsidR="00E12664" w:rsidRDefault="00261FCE">
      <w:pPr>
        <w:pStyle w:val="TOC2"/>
        <w:tabs>
          <w:tab w:val="clear" w:pos="9781"/>
          <w:tab w:val="right" w:leader="dot" w:pos="10205"/>
        </w:tabs>
        <w:rPr>
          <w:ins w:id="285" w:author="gwendolyn" w:date="2024-07-07T13:40:00Z"/>
          <w:del w:id="286" w:author="gwendolyn" w:date="2024-08-27T15:39:00Z"/>
        </w:rPr>
      </w:pPr>
      <w:ins w:id="287" w:author="gwendolyn" w:date="2024-07-07T13:40:00Z">
        <w:del w:id="288" w:author="gwendolyn" w:date="2024-08-27T15:39:00Z">
          <w:r>
            <w:rPr>
              <w:color w:val="00558C"/>
            </w:rPr>
            <w:delText xml:space="preserve">3.2. </w:delText>
          </w:r>
          <w:r>
            <w:rPr>
              <w:rFonts w:hint="eastAsia"/>
            </w:rPr>
            <w:delText>THE </w:delText>
          </w:r>
        </w:del>
      </w:ins>
      <w:ins w:id="289" w:author="gwendolyn" w:date="2024-07-19T16:19:00Z">
        <w:del w:id="290" w:author="gwendolyn" w:date="2024-08-27T15:39:00Z">
          <w:r>
            <w:rPr>
              <w:rFonts w:hint="eastAsia"/>
              <w:lang w:eastAsia="zh-CN"/>
            </w:rPr>
            <w:delText>organisation</w:delText>
          </w:r>
        </w:del>
      </w:ins>
      <w:ins w:id="291" w:author="gwendolyn" w:date="2024-07-07T13:40:00Z">
        <w:del w:id="292" w:author="gwendolyn" w:date="2024-08-27T15:39:00Z">
          <w:r>
            <w:rPr>
              <w:rFonts w:hint="eastAsia"/>
            </w:rPr>
            <w:delText> </w:delText>
          </w:r>
          <w:r>
            <w:tab/>
          </w:r>
          <w:r>
            <w:fldChar w:fldCharType="begin"/>
          </w:r>
          <w:r>
            <w:delInstrText xml:space="preserve"> PAGEREF _Toc2275 \h </w:delInstrText>
          </w:r>
        </w:del>
      </w:ins>
      <w:del w:id="293" w:author="gwendolyn" w:date="2024-08-27T15:39:00Z"/>
      <w:ins w:id="294" w:author="gwendolyn" w:date="2024-07-07T13:40:00Z">
        <w:del w:id="295" w:author="gwendolyn" w:date="2024-08-27T15:39:00Z">
          <w:r>
            <w:fldChar w:fldCharType="separate"/>
          </w:r>
          <w:r>
            <w:delText>10</w:delText>
          </w:r>
          <w:r>
            <w:fldChar w:fldCharType="end"/>
          </w:r>
        </w:del>
      </w:ins>
    </w:p>
    <w:p w14:paraId="4A3526D3" w14:textId="77777777" w:rsidR="00E12664" w:rsidRDefault="00261FCE">
      <w:pPr>
        <w:pStyle w:val="TOC3"/>
        <w:tabs>
          <w:tab w:val="clear" w:pos="9781"/>
          <w:tab w:val="right" w:leader="dot" w:pos="10205"/>
        </w:tabs>
        <w:rPr>
          <w:ins w:id="296" w:author="gwendolyn" w:date="2024-07-07T13:40:00Z"/>
          <w:del w:id="297" w:author="gwendolyn" w:date="2024-08-27T15:39:00Z"/>
        </w:rPr>
      </w:pPr>
      <w:ins w:id="298" w:author="gwendolyn" w:date="2024-07-07T13:40:00Z">
        <w:del w:id="299" w:author="gwendolyn" w:date="2024-08-27T15:39:00Z">
          <w:r>
            <w:delText xml:space="preserve">3.2.1. </w:delText>
          </w:r>
          <w:r>
            <w:rPr>
              <w:rFonts w:hint="eastAsia"/>
            </w:rPr>
            <w:delText>HISTORY OF THE </w:delText>
          </w:r>
        </w:del>
      </w:ins>
      <w:ins w:id="300" w:author="gwendolyn" w:date="2024-07-19T16:19:00Z">
        <w:del w:id="301" w:author="gwendolyn" w:date="2024-08-27T15:39:00Z">
          <w:r>
            <w:rPr>
              <w:rFonts w:hint="eastAsia"/>
              <w:lang w:eastAsia="zh-CN"/>
            </w:rPr>
            <w:delText>organisation</w:delText>
          </w:r>
        </w:del>
      </w:ins>
      <w:ins w:id="302" w:author="gwendolyn" w:date="2024-07-07T13:40:00Z">
        <w:del w:id="303" w:author="gwendolyn" w:date="2024-08-27T15:39:00Z">
          <w:r>
            <w:tab/>
          </w:r>
          <w:r>
            <w:fldChar w:fldCharType="begin"/>
          </w:r>
          <w:r>
            <w:delInstrText xml:space="preserve"> PAGEREF _Toc6301 \h </w:delInstrText>
          </w:r>
        </w:del>
      </w:ins>
      <w:del w:id="304" w:author="gwendolyn" w:date="2024-08-27T15:39:00Z"/>
      <w:ins w:id="305" w:author="gwendolyn" w:date="2024-07-07T13:40:00Z">
        <w:del w:id="306" w:author="gwendolyn" w:date="2024-08-27T15:39:00Z">
          <w:r>
            <w:fldChar w:fldCharType="separate"/>
          </w:r>
          <w:r>
            <w:delText>10</w:delText>
          </w:r>
          <w:r>
            <w:fldChar w:fldCharType="end"/>
          </w:r>
        </w:del>
      </w:ins>
    </w:p>
    <w:p w14:paraId="4A3526D4" w14:textId="77777777" w:rsidR="00E12664" w:rsidRDefault="00261FCE">
      <w:pPr>
        <w:pStyle w:val="TOC3"/>
        <w:tabs>
          <w:tab w:val="clear" w:pos="9781"/>
          <w:tab w:val="right" w:leader="dot" w:pos="10205"/>
        </w:tabs>
        <w:rPr>
          <w:ins w:id="307" w:author="gwendolyn" w:date="2024-07-07T13:40:00Z"/>
          <w:del w:id="308" w:author="gwendolyn" w:date="2024-08-27T15:39:00Z"/>
        </w:rPr>
      </w:pPr>
      <w:ins w:id="309" w:author="gwendolyn" w:date="2024-07-07T13:40:00Z">
        <w:del w:id="310" w:author="gwendolyn" w:date="2024-08-27T15:39:00Z">
          <w:r>
            <w:delText xml:space="preserve">3.2.2. </w:delText>
          </w:r>
          <w:r>
            <w:rPr>
              <w:rFonts w:hint="eastAsia"/>
            </w:rPr>
            <w:delText>FUNCTION OF THE </w:delText>
          </w:r>
        </w:del>
      </w:ins>
      <w:ins w:id="311" w:author="gwendolyn" w:date="2024-07-19T16:19:00Z">
        <w:del w:id="312" w:author="gwendolyn" w:date="2024-08-27T15:39:00Z">
          <w:r>
            <w:rPr>
              <w:rFonts w:hint="eastAsia"/>
              <w:lang w:eastAsia="zh-CN"/>
            </w:rPr>
            <w:delText>organisation</w:delText>
          </w:r>
        </w:del>
      </w:ins>
      <w:ins w:id="313" w:author="gwendolyn" w:date="2024-07-07T13:40:00Z">
        <w:del w:id="314" w:author="gwendolyn" w:date="2024-08-27T15:39:00Z">
          <w:r>
            <w:tab/>
          </w:r>
          <w:r>
            <w:fldChar w:fldCharType="begin"/>
          </w:r>
          <w:r>
            <w:delInstrText xml:space="preserve"> PAGEREF _Toc5213 \h </w:delInstrText>
          </w:r>
        </w:del>
      </w:ins>
      <w:del w:id="315" w:author="gwendolyn" w:date="2024-08-27T15:39:00Z"/>
      <w:ins w:id="316" w:author="gwendolyn" w:date="2024-07-07T13:40:00Z">
        <w:del w:id="317" w:author="gwendolyn" w:date="2024-08-27T15:39:00Z">
          <w:r>
            <w:fldChar w:fldCharType="separate"/>
          </w:r>
          <w:r>
            <w:delText>10</w:delText>
          </w:r>
          <w:r>
            <w:fldChar w:fldCharType="end"/>
          </w:r>
        </w:del>
      </w:ins>
    </w:p>
    <w:p w14:paraId="4A3526D5" w14:textId="77777777" w:rsidR="00E12664" w:rsidRDefault="00261FCE">
      <w:pPr>
        <w:pStyle w:val="TOC3"/>
        <w:tabs>
          <w:tab w:val="clear" w:pos="9781"/>
          <w:tab w:val="right" w:leader="dot" w:pos="10205"/>
        </w:tabs>
        <w:rPr>
          <w:ins w:id="318" w:author="gwendolyn" w:date="2024-07-07T13:40:00Z"/>
          <w:del w:id="319" w:author="gwendolyn" w:date="2024-08-27T15:39:00Z"/>
        </w:rPr>
      </w:pPr>
      <w:ins w:id="320" w:author="gwendolyn" w:date="2024-07-07T13:40:00Z">
        <w:del w:id="321" w:author="gwendolyn" w:date="2024-08-27T15:39:00Z">
          <w:r>
            <w:delText xml:space="preserve">3.2.3. </w:delText>
          </w:r>
          <w:r>
            <w:rPr>
              <w:rFonts w:hint="eastAsia"/>
            </w:rPr>
            <w:delText>LEGAL STATUS AND FUNDING</w:delText>
          </w:r>
          <w:r>
            <w:tab/>
          </w:r>
          <w:r>
            <w:fldChar w:fldCharType="begin"/>
          </w:r>
          <w:r>
            <w:delInstrText xml:space="preserve"> PAGEREF _Toc9866 \h </w:delInstrText>
          </w:r>
        </w:del>
      </w:ins>
      <w:del w:id="322" w:author="gwendolyn" w:date="2024-08-27T15:39:00Z"/>
      <w:ins w:id="323" w:author="gwendolyn" w:date="2024-07-07T13:40:00Z">
        <w:del w:id="324" w:author="gwendolyn" w:date="2024-08-27T15:39:00Z">
          <w:r>
            <w:fldChar w:fldCharType="separate"/>
          </w:r>
          <w:r>
            <w:delText>10</w:delText>
          </w:r>
          <w:r>
            <w:fldChar w:fldCharType="end"/>
          </w:r>
        </w:del>
      </w:ins>
    </w:p>
    <w:p w14:paraId="4A3526D6" w14:textId="77777777" w:rsidR="00E12664" w:rsidRDefault="00261FCE">
      <w:pPr>
        <w:pStyle w:val="TOC3"/>
        <w:tabs>
          <w:tab w:val="clear" w:pos="9781"/>
          <w:tab w:val="right" w:leader="dot" w:pos="10205"/>
        </w:tabs>
        <w:rPr>
          <w:ins w:id="325" w:author="gwendolyn" w:date="2024-07-07T13:40:00Z"/>
          <w:del w:id="326" w:author="gwendolyn" w:date="2024-08-27T15:39:00Z"/>
        </w:rPr>
      </w:pPr>
      <w:ins w:id="327" w:author="gwendolyn" w:date="2024-07-07T13:40:00Z">
        <w:del w:id="328" w:author="gwendolyn" w:date="2024-08-27T15:39:00Z">
          <w:r>
            <w:delText xml:space="preserve">3.2.4. </w:delText>
          </w:r>
          <w:r>
            <w:rPr>
              <w:rFonts w:hint="eastAsia"/>
            </w:rPr>
            <w:delText>ANNUAL ACCOUNTS</w:delText>
          </w:r>
          <w:r>
            <w:tab/>
          </w:r>
          <w:r>
            <w:fldChar w:fldCharType="begin"/>
          </w:r>
          <w:r>
            <w:delInstrText xml:space="preserve"> PAGEREF _Toc3373 \h </w:delInstrText>
          </w:r>
        </w:del>
      </w:ins>
      <w:del w:id="329" w:author="gwendolyn" w:date="2024-08-27T15:39:00Z"/>
      <w:ins w:id="330" w:author="gwendolyn" w:date="2024-07-07T13:40:00Z">
        <w:del w:id="331" w:author="gwendolyn" w:date="2024-08-27T15:39:00Z">
          <w:r>
            <w:fldChar w:fldCharType="separate"/>
          </w:r>
          <w:r>
            <w:delText>10</w:delText>
          </w:r>
          <w:r>
            <w:fldChar w:fldCharType="end"/>
          </w:r>
        </w:del>
      </w:ins>
    </w:p>
    <w:p w14:paraId="4A3526D7" w14:textId="77777777" w:rsidR="00E12664" w:rsidRDefault="00261FCE">
      <w:pPr>
        <w:pStyle w:val="TOC3"/>
        <w:tabs>
          <w:tab w:val="clear" w:pos="9781"/>
          <w:tab w:val="right" w:leader="dot" w:pos="10205"/>
        </w:tabs>
        <w:rPr>
          <w:ins w:id="332" w:author="gwendolyn" w:date="2024-07-07T13:40:00Z"/>
          <w:del w:id="333" w:author="gwendolyn" w:date="2024-08-27T15:39:00Z"/>
        </w:rPr>
      </w:pPr>
      <w:ins w:id="334" w:author="gwendolyn" w:date="2024-07-07T13:40:00Z">
        <w:del w:id="335" w:author="gwendolyn" w:date="2024-08-27T15:39:00Z">
          <w:r>
            <w:delText xml:space="preserve">3.2.5. </w:delText>
          </w:r>
        </w:del>
      </w:ins>
      <w:ins w:id="336" w:author="gwendolyn" w:date="2024-07-19T16:19:00Z">
        <w:del w:id="337" w:author="gwendolyn" w:date="2024-08-27T15:39:00Z">
          <w:r>
            <w:rPr>
              <w:rFonts w:hint="eastAsia"/>
              <w:lang w:eastAsia="zh-CN"/>
            </w:rPr>
            <w:delText>organisation</w:delText>
          </w:r>
        </w:del>
      </w:ins>
      <w:ins w:id="338" w:author="gwendolyn" w:date="2024-07-07T13:40:00Z">
        <w:del w:id="339" w:author="gwendolyn" w:date="2024-08-27T15:39:00Z">
          <w:r>
            <w:rPr>
              <w:rFonts w:hint="eastAsia"/>
            </w:rPr>
            <w:delText>AL STRUCTURE &amp; STAFF</w:delText>
          </w:r>
          <w:r>
            <w:tab/>
          </w:r>
          <w:r>
            <w:fldChar w:fldCharType="begin"/>
          </w:r>
          <w:r>
            <w:delInstrText xml:space="preserve"> PAGEREF _Toc14709 \h </w:delInstrText>
          </w:r>
        </w:del>
      </w:ins>
      <w:del w:id="340" w:author="gwendolyn" w:date="2024-08-27T15:39:00Z"/>
      <w:ins w:id="341" w:author="gwendolyn" w:date="2024-07-07T13:40:00Z">
        <w:del w:id="342" w:author="gwendolyn" w:date="2024-08-27T15:39:00Z">
          <w:r>
            <w:fldChar w:fldCharType="separate"/>
          </w:r>
          <w:r>
            <w:delText>10</w:delText>
          </w:r>
          <w:r>
            <w:fldChar w:fldCharType="end"/>
          </w:r>
        </w:del>
      </w:ins>
    </w:p>
    <w:p w14:paraId="4A3526D8" w14:textId="77777777" w:rsidR="00E12664" w:rsidRDefault="00261FCE">
      <w:pPr>
        <w:pStyle w:val="TOC3"/>
        <w:tabs>
          <w:tab w:val="clear" w:pos="9781"/>
          <w:tab w:val="right" w:leader="dot" w:pos="10205"/>
        </w:tabs>
        <w:rPr>
          <w:ins w:id="343" w:author="gwendolyn" w:date="2024-07-07T13:40:00Z"/>
          <w:del w:id="344" w:author="gwendolyn" w:date="2024-08-27T15:39:00Z"/>
        </w:rPr>
      </w:pPr>
      <w:ins w:id="345" w:author="gwendolyn" w:date="2024-07-07T13:40:00Z">
        <w:del w:id="346" w:author="gwendolyn" w:date="2024-08-27T15:39:00Z">
          <w:r>
            <w:delText xml:space="preserve">3.2.6. </w:delText>
          </w:r>
          <w:r>
            <w:rPr>
              <w:rFonts w:hint="eastAsia"/>
            </w:rPr>
            <w:delText>EXAMPLES OF SIMILAR BUSINESS (VISITOR CENTRES ETC IF ANY) </w:delText>
          </w:r>
          <w:r>
            <w:tab/>
          </w:r>
          <w:r>
            <w:fldChar w:fldCharType="begin"/>
          </w:r>
          <w:r>
            <w:delInstrText xml:space="preserve"> PAGEREF _Toc11511 \h </w:delInstrText>
          </w:r>
        </w:del>
      </w:ins>
      <w:del w:id="347" w:author="gwendolyn" w:date="2024-08-27T15:39:00Z"/>
      <w:ins w:id="348" w:author="gwendolyn" w:date="2024-07-07T13:40:00Z">
        <w:del w:id="349" w:author="gwendolyn" w:date="2024-08-27T15:39:00Z">
          <w:r>
            <w:fldChar w:fldCharType="separate"/>
          </w:r>
          <w:r>
            <w:delText>10</w:delText>
          </w:r>
          <w:r>
            <w:fldChar w:fldCharType="end"/>
          </w:r>
        </w:del>
      </w:ins>
    </w:p>
    <w:p w14:paraId="4A3526D9" w14:textId="77777777" w:rsidR="00E12664" w:rsidRDefault="00261FCE">
      <w:pPr>
        <w:pStyle w:val="TOC3"/>
        <w:tabs>
          <w:tab w:val="clear" w:pos="9781"/>
          <w:tab w:val="right" w:leader="dot" w:pos="10205"/>
        </w:tabs>
        <w:rPr>
          <w:ins w:id="350" w:author="gwendolyn" w:date="2024-07-07T13:40:00Z"/>
          <w:del w:id="351" w:author="gwendolyn" w:date="2024-08-27T15:39:00Z"/>
        </w:rPr>
      </w:pPr>
      <w:ins w:id="352" w:author="gwendolyn" w:date="2024-07-07T13:40:00Z">
        <w:del w:id="353" w:author="gwendolyn" w:date="2024-08-27T15:39:00Z">
          <w:r>
            <w:delText xml:space="preserve">3.2.7. </w:delText>
          </w:r>
          <w:r>
            <w:rPr>
              <w:rFonts w:hint="eastAsia"/>
            </w:rPr>
            <w:delText>STUDIES UNDERTAKEN</w:delText>
          </w:r>
          <w:r>
            <w:tab/>
          </w:r>
          <w:r>
            <w:fldChar w:fldCharType="begin"/>
          </w:r>
          <w:r>
            <w:delInstrText xml:space="preserve"> PAGEREF _Toc24206 \h </w:delInstrText>
          </w:r>
        </w:del>
      </w:ins>
      <w:del w:id="354" w:author="gwendolyn" w:date="2024-08-27T15:39:00Z"/>
      <w:ins w:id="355" w:author="gwendolyn" w:date="2024-07-07T13:40:00Z">
        <w:del w:id="356" w:author="gwendolyn" w:date="2024-08-27T15:39:00Z">
          <w:r>
            <w:fldChar w:fldCharType="separate"/>
          </w:r>
          <w:r>
            <w:delText>10</w:delText>
          </w:r>
          <w:r>
            <w:fldChar w:fldCharType="end"/>
          </w:r>
        </w:del>
      </w:ins>
    </w:p>
    <w:p w14:paraId="4A3526DA" w14:textId="77777777" w:rsidR="00E12664" w:rsidRDefault="00261FCE">
      <w:pPr>
        <w:pStyle w:val="TOC3"/>
        <w:tabs>
          <w:tab w:val="clear" w:pos="9781"/>
          <w:tab w:val="right" w:leader="dot" w:pos="10205"/>
        </w:tabs>
        <w:rPr>
          <w:ins w:id="357" w:author="gwendolyn" w:date="2024-07-07T13:40:00Z"/>
          <w:del w:id="358" w:author="gwendolyn" w:date="2024-08-27T15:39:00Z"/>
        </w:rPr>
      </w:pPr>
      <w:ins w:id="359" w:author="gwendolyn" w:date="2024-07-07T13:40:00Z">
        <w:del w:id="360" w:author="gwendolyn" w:date="2024-08-27T15:39:00Z">
          <w:r>
            <w:delText xml:space="preserve">3.2.8. </w:delText>
          </w:r>
          <w:r>
            <w:rPr>
              <w:rFonts w:hint="eastAsia"/>
            </w:rPr>
            <w:delText>RESTRICTIONS</w:delText>
          </w:r>
          <w:r>
            <w:tab/>
          </w:r>
          <w:r>
            <w:fldChar w:fldCharType="begin"/>
          </w:r>
          <w:r>
            <w:delInstrText xml:space="preserve"> PAGEREF _Toc1506 \h </w:delInstrText>
          </w:r>
        </w:del>
      </w:ins>
      <w:del w:id="361" w:author="gwendolyn" w:date="2024-08-27T15:39:00Z"/>
      <w:ins w:id="362" w:author="gwendolyn" w:date="2024-07-07T13:40:00Z">
        <w:del w:id="363" w:author="gwendolyn" w:date="2024-08-27T15:39:00Z">
          <w:r>
            <w:fldChar w:fldCharType="separate"/>
          </w:r>
          <w:r>
            <w:delText>10</w:delText>
          </w:r>
          <w:r>
            <w:fldChar w:fldCharType="end"/>
          </w:r>
        </w:del>
      </w:ins>
    </w:p>
    <w:p w14:paraId="4A3526DB" w14:textId="77777777" w:rsidR="00E12664" w:rsidRDefault="00261FCE">
      <w:pPr>
        <w:pStyle w:val="TOC2"/>
        <w:tabs>
          <w:tab w:val="clear" w:pos="9781"/>
          <w:tab w:val="right" w:leader="dot" w:pos="10205"/>
        </w:tabs>
        <w:rPr>
          <w:ins w:id="364" w:author="gwendolyn" w:date="2024-07-07T13:40:00Z"/>
          <w:del w:id="365" w:author="gwendolyn" w:date="2024-08-27T15:39:00Z"/>
        </w:rPr>
      </w:pPr>
      <w:ins w:id="366" w:author="gwendolyn" w:date="2024-07-07T13:40:00Z">
        <w:del w:id="367" w:author="gwendolyn" w:date="2024-08-27T15:39:00Z">
          <w:r>
            <w:rPr>
              <w:color w:val="00558C"/>
            </w:rPr>
            <w:delText xml:space="preserve">3.3. </w:delText>
          </w:r>
          <w:r>
            <w:rPr>
              <w:rFonts w:hint="eastAsia"/>
            </w:rPr>
            <w:delText>DEVELOPMENT OF THE PROJECT </w:delText>
          </w:r>
          <w:r>
            <w:tab/>
          </w:r>
          <w:r>
            <w:fldChar w:fldCharType="begin"/>
          </w:r>
          <w:r>
            <w:delInstrText xml:space="preserve"> PAGEREF _Toc31309 \h </w:delInstrText>
          </w:r>
        </w:del>
      </w:ins>
      <w:del w:id="368" w:author="gwendolyn" w:date="2024-08-27T15:39:00Z"/>
      <w:ins w:id="369" w:author="gwendolyn" w:date="2024-07-07T13:40:00Z">
        <w:del w:id="370" w:author="gwendolyn" w:date="2024-08-27T15:39:00Z">
          <w:r>
            <w:fldChar w:fldCharType="separate"/>
          </w:r>
          <w:r>
            <w:delText>10</w:delText>
          </w:r>
          <w:r>
            <w:fldChar w:fldCharType="end"/>
          </w:r>
        </w:del>
      </w:ins>
    </w:p>
    <w:p w14:paraId="4A3526DC" w14:textId="77777777" w:rsidR="00E12664" w:rsidRDefault="00261FCE">
      <w:pPr>
        <w:pStyle w:val="TOC3"/>
        <w:tabs>
          <w:tab w:val="clear" w:pos="9781"/>
          <w:tab w:val="right" w:leader="dot" w:pos="10205"/>
        </w:tabs>
        <w:rPr>
          <w:ins w:id="371" w:author="gwendolyn" w:date="2024-07-07T13:40:00Z"/>
          <w:del w:id="372" w:author="gwendolyn" w:date="2024-08-27T15:39:00Z"/>
        </w:rPr>
      </w:pPr>
      <w:ins w:id="373" w:author="gwendolyn" w:date="2024-07-07T13:40:00Z">
        <w:del w:id="374" w:author="gwendolyn" w:date="2024-08-27T15:39:00Z">
          <w:r>
            <w:delText xml:space="preserve">3.3.1. </w:delText>
          </w:r>
          <w:r>
            <w:rPr>
              <w:rFonts w:hint="eastAsia"/>
            </w:rPr>
            <w:delText>HISTORY OF PROJECT</w:delText>
          </w:r>
          <w:r>
            <w:tab/>
          </w:r>
          <w:r>
            <w:fldChar w:fldCharType="begin"/>
          </w:r>
          <w:r>
            <w:delInstrText xml:space="preserve"> PAGEREF _Toc16837 \h </w:delInstrText>
          </w:r>
        </w:del>
      </w:ins>
      <w:del w:id="375" w:author="gwendolyn" w:date="2024-08-27T15:39:00Z"/>
      <w:ins w:id="376" w:author="gwendolyn" w:date="2024-07-07T13:40:00Z">
        <w:del w:id="377" w:author="gwendolyn" w:date="2024-08-27T15:39:00Z">
          <w:r>
            <w:fldChar w:fldCharType="separate"/>
          </w:r>
          <w:r>
            <w:delText>10</w:delText>
          </w:r>
          <w:r>
            <w:fldChar w:fldCharType="end"/>
          </w:r>
        </w:del>
      </w:ins>
    </w:p>
    <w:p w14:paraId="4A3526DD" w14:textId="77777777" w:rsidR="00E12664" w:rsidRDefault="00261FCE">
      <w:pPr>
        <w:pStyle w:val="TOC3"/>
        <w:tabs>
          <w:tab w:val="clear" w:pos="9781"/>
          <w:tab w:val="right" w:leader="dot" w:pos="10205"/>
        </w:tabs>
        <w:rPr>
          <w:ins w:id="378" w:author="gwendolyn" w:date="2024-07-07T13:40:00Z"/>
          <w:del w:id="379" w:author="gwendolyn" w:date="2024-08-27T15:39:00Z"/>
        </w:rPr>
      </w:pPr>
      <w:ins w:id="380" w:author="gwendolyn" w:date="2024-07-07T13:40:00Z">
        <w:del w:id="381" w:author="gwendolyn" w:date="2024-08-27T15:39:00Z">
          <w:r>
            <w:delText xml:space="preserve">3.3.2. </w:delText>
          </w:r>
          <w:r>
            <w:rPr>
              <w:rFonts w:hint="eastAsia"/>
            </w:rPr>
            <w:delText>PROJECT REVISION</w:delText>
          </w:r>
          <w:r>
            <w:tab/>
          </w:r>
          <w:r>
            <w:fldChar w:fldCharType="begin"/>
          </w:r>
          <w:r>
            <w:delInstrText xml:space="preserve"> PAGEREF _Toc4454 \h </w:delInstrText>
          </w:r>
        </w:del>
      </w:ins>
      <w:del w:id="382" w:author="gwendolyn" w:date="2024-08-27T15:39:00Z"/>
      <w:ins w:id="383" w:author="gwendolyn" w:date="2024-07-07T13:40:00Z">
        <w:del w:id="384" w:author="gwendolyn" w:date="2024-08-27T15:39:00Z">
          <w:r>
            <w:fldChar w:fldCharType="separate"/>
          </w:r>
          <w:r>
            <w:delText>10</w:delText>
          </w:r>
          <w:r>
            <w:fldChar w:fldCharType="end"/>
          </w:r>
        </w:del>
      </w:ins>
    </w:p>
    <w:p w14:paraId="4A3526DE" w14:textId="77777777" w:rsidR="00E12664" w:rsidRDefault="00261FCE">
      <w:pPr>
        <w:pStyle w:val="TOC3"/>
        <w:tabs>
          <w:tab w:val="clear" w:pos="9781"/>
          <w:tab w:val="right" w:leader="dot" w:pos="10205"/>
        </w:tabs>
        <w:rPr>
          <w:ins w:id="385" w:author="gwendolyn" w:date="2024-07-07T13:40:00Z"/>
          <w:del w:id="386" w:author="gwendolyn" w:date="2024-08-27T15:39:00Z"/>
        </w:rPr>
      </w:pPr>
      <w:ins w:id="387" w:author="gwendolyn" w:date="2024-07-07T13:40:00Z">
        <w:del w:id="388" w:author="gwendolyn" w:date="2024-08-27T15:39:00Z">
          <w:r>
            <w:delText xml:space="preserve">3.3.3. </w:delText>
          </w:r>
          <w:r>
            <w:rPr>
              <w:rFonts w:hint="eastAsia"/>
            </w:rPr>
            <w:delText>PROJECT DEVELOPMENT WORK (PROJECT PLANNING FOR GRANT AID, PROJECT PLANNING WORK) </w:delText>
          </w:r>
          <w:r>
            <w:tab/>
          </w:r>
          <w:r>
            <w:fldChar w:fldCharType="begin"/>
          </w:r>
          <w:r>
            <w:delInstrText xml:space="preserve"> PAGEREF _Toc13269 \h </w:delInstrText>
          </w:r>
        </w:del>
      </w:ins>
      <w:del w:id="389" w:author="gwendolyn" w:date="2024-08-27T15:39:00Z"/>
      <w:ins w:id="390" w:author="gwendolyn" w:date="2024-07-07T13:40:00Z">
        <w:del w:id="391" w:author="gwendolyn" w:date="2024-08-27T15:39:00Z">
          <w:r>
            <w:fldChar w:fldCharType="separate"/>
          </w:r>
          <w:r>
            <w:delText>10</w:delText>
          </w:r>
          <w:r>
            <w:fldChar w:fldCharType="end"/>
          </w:r>
        </w:del>
      </w:ins>
    </w:p>
    <w:p w14:paraId="4A3526DF" w14:textId="77777777" w:rsidR="00E12664" w:rsidRDefault="00261FCE">
      <w:pPr>
        <w:pStyle w:val="TOC3"/>
        <w:tabs>
          <w:tab w:val="clear" w:pos="9781"/>
          <w:tab w:val="right" w:leader="dot" w:pos="10205"/>
        </w:tabs>
        <w:rPr>
          <w:ins w:id="392" w:author="gwendolyn" w:date="2024-07-07T13:40:00Z"/>
          <w:del w:id="393" w:author="gwendolyn" w:date="2024-08-27T15:39:00Z"/>
        </w:rPr>
      </w:pPr>
      <w:ins w:id="394" w:author="gwendolyn" w:date="2024-07-07T13:40:00Z">
        <w:del w:id="395" w:author="gwendolyn" w:date="2024-08-27T15:39:00Z">
          <w:r>
            <w:delText xml:space="preserve">3.3.4. </w:delText>
          </w:r>
          <w:r>
            <w:rPr>
              <w:rFonts w:hint="eastAsia"/>
            </w:rPr>
            <w:delText>SUNK COSTS</w:delText>
          </w:r>
          <w:r>
            <w:tab/>
          </w:r>
          <w:r>
            <w:fldChar w:fldCharType="begin"/>
          </w:r>
          <w:r>
            <w:delInstrText xml:space="preserve"> PAGEREF _Toc20035 \h </w:delInstrText>
          </w:r>
        </w:del>
      </w:ins>
      <w:del w:id="396" w:author="gwendolyn" w:date="2024-08-27T15:39:00Z"/>
      <w:ins w:id="397" w:author="gwendolyn" w:date="2024-07-07T13:40:00Z">
        <w:del w:id="398" w:author="gwendolyn" w:date="2024-08-27T15:39:00Z">
          <w:r>
            <w:fldChar w:fldCharType="separate"/>
          </w:r>
          <w:r>
            <w:delText>10</w:delText>
          </w:r>
          <w:r>
            <w:fldChar w:fldCharType="end"/>
          </w:r>
        </w:del>
      </w:ins>
    </w:p>
    <w:p w14:paraId="4A3526E0" w14:textId="77777777" w:rsidR="00E12664" w:rsidRDefault="00261FCE">
      <w:pPr>
        <w:pStyle w:val="TOC3"/>
        <w:tabs>
          <w:tab w:val="clear" w:pos="9781"/>
          <w:tab w:val="right" w:leader="dot" w:pos="10205"/>
        </w:tabs>
        <w:rPr>
          <w:ins w:id="399" w:author="gwendolyn" w:date="2024-07-07T13:40:00Z"/>
          <w:del w:id="400" w:author="gwendolyn" w:date="2024-08-27T15:39:00Z"/>
        </w:rPr>
      </w:pPr>
      <w:ins w:id="401" w:author="gwendolyn" w:date="2024-07-07T13:40:00Z">
        <w:del w:id="402" w:author="gwendolyn" w:date="2024-08-27T15:39:00Z">
          <w:r>
            <w:delText xml:space="preserve">3.3.5. </w:delText>
          </w:r>
          <w:r>
            <w:rPr>
              <w:rFonts w:hint="eastAsia"/>
            </w:rPr>
            <w:delText>OTHER SOURCES OF FUNDING (IF ANY) </w:delText>
          </w:r>
          <w:r>
            <w:tab/>
          </w:r>
          <w:r>
            <w:fldChar w:fldCharType="begin"/>
          </w:r>
          <w:r>
            <w:delInstrText xml:space="preserve"> PAGEREF _Toc6327 \h </w:delInstrText>
          </w:r>
        </w:del>
      </w:ins>
      <w:del w:id="403" w:author="gwendolyn" w:date="2024-08-27T15:39:00Z"/>
      <w:ins w:id="404" w:author="gwendolyn" w:date="2024-07-07T13:40:00Z">
        <w:del w:id="405" w:author="gwendolyn" w:date="2024-08-27T15:39:00Z">
          <w:r>
            <w:fldChar w:fldCharType="separate"/>
          </w:r>
          <w:r>
            <w:delText>10</w:delText>
          </w:r>
          <w:r>
            <w:fldChar w:fldCharType="end"/>
          </w:r>
        </w:del>
      </w:ins>
    </w:p>
    <w:p w14:paraId="4A3526E1" w14:textId="77777777" w:rsidR="00E12664" w:rsidRDefault="00261FCE">
      <w:pPr>
        <w:pStyle w:val="TOC3"/>
        <w:tabs>
          <w:tab w:val="clear" w:pos="9781"/>
          <w:tab w:val="right" w:leader="dot" w:pos="10205"/>
        </w:tabs>
        <w:rPr>
          <w:ins w:id="406" w:author="gwendolyn" w:date="2024-07-07T13:40:00Z"/>
          <w:del w:id="407" w:author="gwendolyn" w:date="2024-08-27T15:39:00Z"/>
        </w:rPr>
      </w:pPr>
      <w:ins w:id="408" w:author="gwendolyn" w:date="2024-07-07T13:40:00Z">
        <w:del w:id="409" w:author="gwendolyn" w:date="2024-08-27T15:39:00Z">
          <w:r>
            <w:delText xml:space="preserve">3.3.6. </w:delText>
          </w:r>
          <w:r>
            <w:rPr>
              <w:rFonts w:hint="eastAsia"/>
            </w:rPr>
            <w:delText>STUDIES AND VISIBILITY RESEARCH</w:delText>
          </w:r>
          <w:r>
            <w:tab/>
          </w:r>
          <w:r>
            <w:fldChar w:fldCharType="begin"/>
          </w:r>
          <w:r>
            <w:delInstrText xml:space="preserve"> PAGEREF _Toc20303 \h </w:delInstrText>
          </w:r>
        </w:del>
      </w:ins>
      <w:del w:id="410" w:author="gwendolyn" w:date="2024-08-27T15:39:00Z"/>
      <w:ins w:id="411" w:author="gwendolyn" w:date="2024-07-07T13:40:00Z">
        <w:del w:id="412" w:author="gwendolyn" w:date="2024-08-27T15:39:00Z">
          <w:r>
            <w:fldChar w:fldCharType="separate"/>
          </w:r>
          <w:r>
            <w:delText>11</w:delText>
          </w:r>
          <w:r>
            <w:fldChar w:fldCharType="end"/>
          </w:r>
        </w:del>
      </w:ins>
    </w:p>
    <w:p w14:paraId="4A3526E2" w14:textId="77777777" w:rsidR="00E12664" w:rsidRDefault="00261FCE">
      <w:pPr>
        <w:pStyle w:val="TOC2"/>
        <w:tabs>
          <w:tab w:val="clear" w:pos="9781"/>
          <w:tab w:val="right" w:leader="dot" w:pos="10205"/>
        </w:tabs>
        <w:rPr>
          <w:ins w:id="413" w:author="gwendolyn" w:date="2024-07-07T13:40:00Z"/>
          <w:del w:id="414" w:author="gwendolyn" w:date="2024-08-27T15:39:00Z"/>
        </w:rPr>
      </w:pPr>
      <w:ins w:id="415" w:author="gwendolyn" w:date="2024-07-07T13:40:00Z">
        <w:del w:id="416" w:author="gwendolyn" w:date="2024-08-27T15:39:00Z">
          <w:r>
            <w:rPr>
              <w:color w:val="00558C"/>
            </w:rPr>
            <w:delText xml:space="preserve">3.4. </w:delText>
          </w:r>
          <w:r>
            <w:rPr>
              <w:rFonts w:hint="eastAsia"/>
            </w:rPr>
            <w:delText>STRATEGIC BACKGROUND </w:delText>
          </w:r>
          <w:r>
            <w:tab/>
          </w:r>
          <w:r>
            <w:fldChar w:fldCharType="begin"/>
          </w:r>
          <w:r>
            <w:delInstrText xml:space="preserve"> PAGEREF _Toc31 \h </w:delInstrText>
          </w:r>
        </w:del>
      </w:ins>
      <w:del w:id="417" w:author="gwendolyn" w:date="2024-08-27T15:39:00Z"/>
      <w:ins w:id="418" w:author="gwendolyn" w:date="2024-07-07T13:40:00Z">
        <w:del w:id="419" w:author="gwendolyn" w:date="2024-08-27T15:39:00Z">
          <w:r>
            <w:fldChar w:fldCharType="separate"/>
          </w:r>
          <w:r>
            <w:delText>11</w:delText>
          </w:r>
          <w:r>
            <w:fldChar w:fldCharType="end"/>
          </w:r>
        </w:del>
      </w:ins>
    </w:p>
    <w:p w14:paraId="4A3526E3" w14:textId="77777777" w:rsidR="00E12664" w:rsidRDefault="00261FCE">
      <w:pPr>
        <w:pStyle w:val="TOC3"/>
        <w:tabs>
          <w:tab w:val="clear" w:pos="9781"/>
          <w:tab w:val="right" w:leader="dot" w:pos="10205"/>
        </w:tabs>
        <w:rPr>
          <w:ins w:id="420" w:author="gwendolyn" w:date="2024-07-07T13:40:00Z"/>
          <w:del w:id="421" w:author="gwendolyn" w:date="2024-08-27T15:39:00Z"/>
        </w:rPr>
      </w:pPr>
      <w:ins w:id="422" w:author="gwendolyn" w:date="2024-07-07T13:40:00Z">
        <w:del w:id="423" w:author="gwendolyn" w:date="2024-08-27T15:39:00Z">
          <w:r>
            <w:delText xml:space="preserve">3.4.1. </w:delText>
          </w:r>
          <w:r>
            <w:rPr>
              <w:rFonts w:hint="eastAsia"/>
            </w:rPr>
            <w:delText>MANAGEMENT OF NON‐OPERATIONAL LIGHTHOUSE PROPERTY</w:delText>
          </w:r>
          <w:r>
            <w:tab/>
          </w:r>
          <w:r>
            <w:fldChar w:fldCharType="begin"/>
          </w:r>
          <w:r>
            <w:delInstrText xml:space="preserve"> PAGEREF _Toc27799 \h </w:delInstrText>
          </w:r>
        </w:del>
      </w:ins>
      <w:del w:id="424" w:author="gwendolyn" w:date="2024-08-27T15:39:00Z"/>
      <w:ins w:id="425" w:author="gwendolyn" w:date="2024-07-07T13:40:00Z">
        <w:del w:id="426" w:author="gwendolyn" w:date="2024-08-27T15:39:00Z">
          <w:r>
            <w:fldChar w:fldCharType="separate"/>
          </w:r>
          <w:r>
            <w:delText>11</w:delText>
          </w:r>
          <w:r>
            <w:fldChar w:fldCharType="end"/>
          </w:r>
        </w:del>
      </w:ins>
    </w:p>
    <w:p w14:paraId="4A3526E4" w14:textId="77777777" w:rsidR="00E12664" w:rsidRDefault="00261FCE">
      <w:pPr>
        <w:pStyle w:val="TOC3"/>
        <w:tabs>
          <w:tab w:val="clear" w:pos="9781"/>
          <w:tab w:val="right" w:leader="dot" w:pos="10205"/>
        </w:tabs>
        <w:rPr>
          <w:ins w:id="427" w:author="gwendolyn" w:date="2024-07-07T13:40:00Z"/>
          <w:del w:id="428" w:author="gwendolyn" w:date="2024-08-27T15:39:00Z"/>
        </w:rPr>
      </w:pPr>
      <w:ins w:id="429" w:author="gwendolyn" w:date="2024-07-07T13:40:00Z">
        <w:del w:id="430" w:author="gwendolyn" w:date="2024-08-27T15:39:00Z">
          <w:r>
            <w:delText xml:space="preserve">3.4.2. </w:delText>
          </w:r>
          <w:r>
            <w:rPr>
              <w:rFonts w:hint="eastAsia"/>
            </w:rPr>
            <w:delText>PROJECT AIM</w:delText>
          </w:r>
          <w:r>
            <w:tab/>
          </w:r>
          <w:r>
            <w:fldChar w:fldCharType="begin"/>
          </w:r>
          <w:r>
            <w:delInstrText xml:space="preserve"> PAGEREF _Toc29796 \h </w:delInstrText>
          </w:r>
        </w:del>
      </w:ins>
      <w:del w:id="431" w:author="gwendolyn" w:date="2024-08-27T15:39:00Z"/>
      <w:ins w:id="432" w:author="gwendolyn" w:date="2024-07-07T13:40:00Z">
        <w:del w:id="433" w:author="gwendolyn" w:date="2024-08-27T15:39:00Z">
          <w:r>
            <w:fldChar w:fldCharType="separate"/>
          </w:r>
          <w:r>
            <w:delText>11</w:delText>
          </w:r>
          <w:r>
            <w:fldChar w:fldCharType="end"/>
          </w:r>
        </w:del>
      </w:ins>
    </w:p>
    <w:p w14:paraId="4A3526E5" w14:textId="77777777" w:rsidR="00E12664" w:rsidRDefault="00261FCE">
      <w:pPr>
        <w:pStyle w:val="TOC2"/>
        <w:tabs>
          <w:tab w:val="clear" w:pos="9781"/>
          <w:tab w:val="right" w:leader="dot" w:pos="10205"/>
        </w:tabs>
        <w:rPr>
          <w:ins w:id="434" w:author="gwendolyn" w:date="2024-07-07T13:40:00Z"/>
          <w:del w:id="435" w:author="gwendolyn" w:date="2024-08-27T15:39:00Z"/>
        </w:rPr>
      </w:pPr>
      <w:ins w:id="436" w:author="gwendolyn" w:date="2024-07-07T13:40:00Z">
        <w:del w:id="437" w:author="gwendolyn" w:date="2024-08-27T15:39:00Z">
          <w:r>
            <w:rPr>
              <w:color w:val="00558C"/>
            </w:rPr>
            <w:delText xml:space="preserve">3.5. </w:delText>
          </w:r>
          <w:r>
            <w:rPr>
              <w:rFonts w:hint="eastAsia"/>
            </w:rPr>
            <w:delText>PROJECT DETAILS </w:delText>
          </w:r>
          <w:r>
            <w:tab/>
          </w:r>
          <w:r>
            <w:fldChar w:fldCharType="begin"/>
          </w:r>
          <w:r>
            <w:delInstrText xml:space="preserve"> PAGEREF _Toc22420 \h </w:delInstrText>
          </w:r>
        </w:del>
      </w:ins>
      <w:del w:id="438" w:author="gwendolyn" w:date="2024-08-27T15:39:00Z"/>
      <w:ins w:id="439" w:author="gwendolyn" w:date="2024-07-07T13:40:00Z">
        <w:del w:id="440" w:author="gwendolyn" w:date="2024-08-27T15:39:00Z">
          <w:r>
            <w:fldChar w:fldCharType="separate"/>
          </w:r>
          <w:r>
            <w:delText>11</w:delText>
          </w:r>
          <w:r>
            <w:fldChar w:fldCharType="end"/>
          </w:r>
        </w:del>
      </w:ins>
    </w:p>
    <w:p w14:paraId="4A3526E6" w14:textId="77777777" w:rsidR="00E12664" w:rsidRDefault="00261FCE">
      <w:pPr>
        <w:pStyle w:val="TOC3"/>
        <w:tabs>
          <w:tab w:val="clear" w:pos="9781"/>
          <w:tab w:val="right" w:leader="dot" w:pos="10205"/>
        </w:tabs>
        <w:rPr>
          <w:ins w:id="441" w:author="gwendolyn" w:date="2024-07-07T13:40:00Z"/>
          <w:del w:id="442" w:author="gwendolyn" w:date="2024-08-27T15:39:00Z"/>
        </w:rPr>
      </w:pPr>
      <w:ins w:id="443" w:author="gwendolyn" w:date="2024-07-07T13:40:00Z">
        <w:del w:id="444" w:author="gwendolyn" w:date="2024-08-27T15:39:00Z">
          <w:r>
            <w:delText xml:space="preserve">3.5.1. </w:delText>
          </w:r>
          <w:r>
            <w:rPr>
              <w:rFonts w:hint="eastAsia"/>
            </w:rPr>
            <w:delText>PROPOSAL</w:delText>
          </w:r>
          <w:r>
            <w:tab/>
          </w:r>
          <w:r>
            <w:fldChar w:fldCharType="begin"/>
          </w:r>
          <w:r>
            <w:delInstrText xml:space="preserve"> PAGEREF _Toc22445 \h </w:delInstrText>
          </w:r>
        </w:del>
      </w:ins>
      <w:del w:id="445" w:author="gwendolyn" w:date="2024-08-27T15:39:00Z"/>
      <w:ins w:id="446" w:author="gwendolyn" w:date="2024-07-07T13:40:00Z">
        <w:del w:id="447" w:author="gwendolyn" w:date="2024-08-27T15:39:00Z">
          <w:r>
            <w:fldChar w:fldCharType="separate"/>
          </w:r>
          <w:r>
            <w:delText>11</w:delText>
          </w:r>
          <w:r>
            <w:fldChar w:fldCharType="end"/>
          </w:r>
        </w:del>
      </w:ins>
    </w:p>
    <w:p w14:paraId="4A3526E7" w14:textId="77777777" w:rsidR="00E12664" w:rsidRDefault="00261FCE">
      <w:pPr>
        <w:pStyle w:val="TOC3"/>
        <w:tabs>
          <w:tab w:val="clear" w:pos="9781"/>
          <w:tab w:val="right" w:leader="dot" w:pos="10205"/>
        </w:tabs>
        <w:rPr>
          <w:ins w:id="448" w:author="gwendolyn" w:date="2024-07-07T13:40:00Z"/>
          <w:del w:id="449" w:author="gwendolyn" w:date="2024-08-27T15:39:00Z"/>
        </w:rPr>
      </w:pPr>
      <w:ins w:id="450" w:author="gwendolyn" w:date="2024-07-07T13:40:00Z">
        <w:del w:id="451" w:author="gwendolyn" w:date="2024-08-27T15:39:00Z">
          <w:r>
            <w:delText xml:space="preserve">3.5.2. </w:delText>
          </w:r>
          <w:r>
            <w:rPr>
              <w:rFonts w:hint="eastAsia"/>
            </w:rPr>
            <w:delText>PROJECT OUTLINE</w:delText>
          </w:r>
          <w:r>
            <w:tab/>
          </w:r>
          <w:r>
            <w:fldChar w:fldCharType="begin"/>
          </w:r>
          <w:r>
            <w:delInstrText xml:space="preserve"> PAGEREF _Toc19991 \h </w:delInstrText>
          </w:r>
        </w:del>
      </w:ins>
      <w:del w:id="452" w:author="gwendolyn" w:date="2024-08-27T15:39:00Z"/>
      <w:ins w:id="453" w:author="gwendolyn" w:date="2024-07-07T13:40:00Z">
        <w:del w:id="454" w:author="gwendolyn" w:date="2024-08-27T15:39:00Z">
          <w:r>
            <w:fldChar w:fldCharType="separate"/>
          </w:r>
          <w:r>
            <w:delText>11</w:delText>
          </w:r>
          <w:r>
            <w:fldChar w:fldCharType="end"/>
          </w:r>
        </w:del>
      </w:ins>
    </w:p>
    <w:p w14:paraId="4A3526E8" w14:textId="77777777" w:rsidR="00E12664" w:rsidRDefault="00261FCE">
      <w:pPr>
        <w:pStyle w:val="TOC3"/>
        <w:tabs>
          <w:tab w:val="clear" w:pos="9781"/>
          <w:tab w:val="right" w:leader="dot" w:pos="10205"/>
        </w:tabs>
        <w:rPr>
          <w:ins w:id="455" w:author="gwendolyn" w:date="2024-07-07T13:40:00Z"/>
          <w:del w:id="456" w:author="gwendolyn" w:date="2024-08-27T15:39:00Z"/>
        </w:rPr>
      </w:pPr>
      <w:ins w:id="457" w:author="gwendolyn" w:date="2024-07-07T13:40:00Z">
        <w:del w:id="458" w:author="gwendolyn" w:date="2024-08-27T15:39:00Z">
          <w:r>
            <w:delText xml:space="preserve">3.5.3. </w:delText>
          </w:r>
          <w:r>
            <w:rPr>
              <w:rFonts w:hint="eastAsia"/>
            </w:rPr>
            <w:delText>TIMESCALE</w:delText>
          </w:r>
          <w:r>
            <w:tab/>
          </w:r>
          <w:r>
            <w:fldChar w:fldCharType="begin"/>
          </w:r>
          <w:r>
            <w:delInstrText xml:space="preserve"> PAGEREF _Toc27563 \h </w:delInstrText>
          </w:r>
        </w:del>
      </w:ins>
      <w:del w:id="459" w:author="gwendolyn" w:date="2024-08-27T15:39:00Z"/>
      <w:ins w:id="460" w:author="gwendolyn" w:date="2024-07-07T13:40:00Z">
        <w:del w:id="461" w:author="gwendolyn" w:date="2024-08-27T15:39:00Z">
          <w:r>
            <w:fldChar w:fldCharType="separate"/>
          </w:r>
          <w:r>
            <w:delText>11</w:delText>
          </w:r>
          <w:r>
            <w:fldChar w:fldCharType="end"/>
          </w:r>
        </w:del>
      </w:ins>
    </w:p>
    <w:p w14:paraId="4A3526E9" w14:textId="77777777" w:rsidR="00E12664" w:rsidRDefault="00261FCE">
      <w:pPr>
        <w:pStyle w:val="TOC3"/>
        <w:tabs>
          <w:tab w:val="clear" w:pos="9781"/>
          <w:tab w:val="right" w:leader="dot" w:pos="10205"/>
        </w:tabs>
        <w:rPr>
          <w:ins w:id="462" w:author="gwendolyn" w:date="2024-07-07T13:40:00Z"/>
          <w:del w:id="463" w:author="gwendolyn" w:date="2024-08-27T15:39:00Z"/>
        </w:rPr>
      </w:pPr>
      <w:ins w:id="464" w:author="gwendolyn" w:date="2024-07-07T13:40:00Z">
        <w:del w:id="465" w:author="gwendolyn" w:date="2024-08-27T15:39:00Z">
          <w:r>
            <w:delText xml:space="preserve">3.5.4. </w:delText>
          </w:r>
          <w:r>
            <w:rPr>
              <w:rFonts w:hint="eastAsia"/>
            </w:rPr>
            <w:delText>INVOLVEMENT OF OTHER GROUPS</w:delText>
          </w:r>
          <w:r>
            <w:tab/>
          </w:r>
          <w:r>
            <w:fldChar w:fldCharType="begin"/>
          </w:r>
          <w:r>
            <w:delInstrText xml:space="preserve"> PAGEREF _Toc8615 \h </w:delInstrText>
          </w:r>
        </w:del>
      </w:ins>
      <w:del w:id="466" w:author="gwendolyn" w:date="2024-08-27T15:39:00Z"/>
      <w:ins w:id="467" w:author="gwendolyn" w:date="2024-07-07T13:40:00Z">
        <w:del w:id="468" w:author="gwendolyn" w:date="2024-08-27T15:39:00Z">
          <w:r>
            <w:fldChar w:fldCharType="separate"/>
          </w:r>
          <w:r>
            <w:delText>11</w:delText>
          </w:r>
          <w:r>
            <w:fldChar w:fldCharType="end"/>
          </w:r>
        </w:del>
      </w:ins>
    </w:p>
    <w:p w14:paraId="4A3526EA" w14:textId="77777777" w:rsidR="00E12664" w:rsidRDefault="00261FCE">
      <w:pPr>
        <w:pStyle w:val="TOC3"/>
        <w:tabs>
          <w:tab w:val="clear" w:pos="9781"/>
          <w:tab w:val="right" w:leader="dot" w:pos="10205"/>
        </w:tabs>
        <w:rPr>
          <w:ins w:id="469" w:author="gwendolyn" w:date="2024-07-07T13:40:00Z"/>
          <w:del w:id="470" w:author="gwendolyn" w:date="2024-08-27T15:39:00Z"/>
        </w:rPr>
      </w:pPr>
      <w:ins w:id="471" w:author="gwendolyn" w:date="2024-07-07T13:40:00Z">
        <w:del w:id="472" w:author="gwendolyn" w:date="2024-08-27T15:39:00Z">
          <w:r>
            <w:delText xml:space="preserve">3.5.5. </w:delText>
          </w:r>
          <w:r>
            <w:rPr>
              <w:rFonts w:hint="eastAsia"/>
            </w:rPr>
            <w:delText>PROJECT BUDGET</w:delText>
          </w:r>
          <w:r>
            <w:tab/>
          </w:r>
          <w:r>
            <w:fldChar w:fldCharType="begin"/>
          </w:r>
          <w:r>
            <w:delInstrText xml:space="preserve"> PAGEREF _Toc24571 \h </w:delInstrText>
          </w:r>
        </w:del>
      </w:ins>
      <w:del w:id="473" w:author="gwendolyn" w:date="2024-08-27T15:39:00Z"/>
      <w:ins w:id="474" w:author="gwendolyn" w:date="2024-07-07T13:40:00Z">
        <w:del w:id="475" w:author="gwendolyn" w:date="2024-08-27T15:39:00Z">
          <w:r>
            <w:fldChar w:fldCharType="separate"/>
          </w:r>
          <w:r>
            <w:delText>11</w:delText>
          </w:r>
          <w:r>
            <w:fldChar w:fldCharType="end"/>
          </w:r>
        </w:del>
      </w:ins>
    </w:p>
    <w:p w14:paraId="4A3526EB" w14:textId="77777777" w:rsidR="00E12664" w:rsidRDefault="00261FCE">
      <w:pPr>
        <w:pStyle w:val="TOC3"/>
        <w:tabs>
          <w:tab w:val="clear" w:pos="9781"/>
          <w:tab w:val="right" w:leader="dot" w:pos="10205"/>
        </w:tabs>
        <w:rPr>
          <w:ins w:id="476" w:author="gwendolyn" w:date="2024-07-07T13:40:00Z"/>
          <w:del w:id="477" w:author="gwendolyn" w:date="2024-08-27T15:39:00Z"/>
        </w:rPr>
      </w:pPr>
      <w:ins w:id="478" w:author="gwendolyn" w:date="2024-07-07T13:40:00Z">
        <w:del w:id="479" w:author="gwendolyn" w:date="2024-08-27T15:39:00Z">
          <w:r>
            <w:delText xml:space="preserve">3.5.6. </w:delText>
          </w:r>
          <w:r>
            <w:rPr>
              <w:rFonts w:hint="eastAsia"/>
            </w:rPr>
            <w:delText>CAPITAL FUNDING</w:delText>
          </w:r>
          <w:r>
            <w:tab/>
          </w:r>
          <w:r>
            <w:fldChar w:fldCharType="begin"/>
          </w:r>
          <w:r>
            <w:delInstrText xml:space="preserve"> PAGEREF _Toc7898 \h </w:delInstrText>
          </w:r>
        </w:del>
      </w:ins>
      <w:del w:id="480" w:author="gwendolyn" w:date="2024-08-27T15:39:00Z"/>
      <w:ins w:id="481" w:author="gwendolyn" w:date="2024-07-07T13:40:00Z">
        <w:del w:id="482" w:author="gwendolyn" w:date="2024-08-27T15:39:00Z">
          <w:r>
            <w:fldChar w:fldCharType="separate"/>
          </w:r>
          <w:r>
            <w:delText>11</w:delText>
          </w:r>
          <w:r>
            <w:fldChar w:fldCharType="end"/>
          </w:r>
        </w:del>
      </w:ins>
    </w:p>
    <w:p w14:paraId="4A3526EC" w14:textId="77777777" w:rsidR="00E12664" w:rsidRDefault="00261FCE">
      <w:pPr>
        <w:pStyle w:val="TOC3"/>
        <w:tabs>
          <w:tab w:val="clear" w:pos="9781"/>
          <w:tab w:val="right" w:leader="dot" w:pos="10205"/>
        </w:tabs>
        <w:rPr>
          <w:ins w:id="483" w:author="gwendolyn" w:date="2024-07-07T13:40:00Z"/>
          <w:del w:id="484" w:author="gwendolyn" w:date="2024-08-27T15:39:00Z"/>
        </w:rPr>
      </w:pPr>
      <w:ins w:id="485" w:author="gwendolyn" w:date="2024-07-07T13:40:00Z">
        <w:del w:id="486" w:author="gwendolyn" w:date="2024-08-27T15:39:00Z">
          <w:r>
            <w:delText xml:space="preserve">3.5.7. </w:delText>
          </w:r>
          <w:r>
            <w:rPr>
              <w:rFonts w:hint="eastAsia"/>
            </w:rPr>
            <w:delText>REVENUE FUNDING</w:delText>
          </w:r>
          <w:r>
            <w:tab/>
          </w:r>
          <w:r>
            <w:fldChar w:fldCharType="begin"/>
          </w:r>
          <w:r>
            <w:delInstrText xml:space="preserve"> PAGEREF _Toc25754 \h </w:delInstrText>
          </w:r>
        </w:del>
      </w:ins>
      <w:del w:id="487" w:author="gwendolyn" w:date="2024-08-27T15:39:00Z"/>
      <w:ins w:id="488" w:author="gwendolyn" w:date="2024-07-07T13:40:00Z">
        <w:del w:id="489" w:author="gwendolyn" w:date="2024-08-27T15:39:00Z">
          <w:r>
            <w:fldChar w:fldCharType="separate"/>
          </w:r>
          <w:r>
            <w:delText>11</w:delText>
          </w:r>
          <w:r>
            <w:fldChar w:fldCharType="end"/>
          </w:r>
        </w:del>
      </w:ins>
    </w:p>
    <w:p w14:paraId="4A3526ED" w14:textId="77777777" w:rsidR="00E12664" w:rsidRDefault="00261FCE">
      <w:pPr>
        <w:pStyle w:val="TOC3"/>
        <w:tabs>
          <w:tab w:val="clear" w:pos="9781"/>
          <w:tab w:val="right" w:leader="dot" w:pos="10205"/>
        </w:tabs>
        <w:rPr>
          <w:ins w:id="490" w:author="gwendolyn" w:date="2024-07-07T13:40:00Z"/>
          <w:del w:id="491" w:author="gwendolyn" w:date="2024-08-27T15:39:00Z"/>
        </w:rPr>
      </w:pPr>
      <w:ins w:id="492" w:author="gwendolyn" w:date="2024-07-07T13:40:00Z">
        <w:del w:id="493" w:author="gwendolyn" w:date="2024-08-27T15:39:00Z">
          <w:r>
            <w:delText xml:space="preserve">3.5.8. </w:delText>
          </w:r>
          <w:r>
            <w:rPr>
              <w:rFonts w:hint="eastAsia"/>
            </w:rPr>
            <w:delText>PERMISSIONS</w:delText>
          </w:r>
          <w:r>
            <w:tab/>
          </w:r>
          <w:r>
            <w:fldChar w:fldCharType="begin"/>
          </w:r>
          <w:r>
            <w:delInstrText xml:space="preserve"> PAGEREF _Toc31856 \h </w:delInstrText>
          </w:r>
        </w:del>
      </w:ins>
      <w:del w:id="494" w:author="gwendolyn" w:date="2024-08-27T15:39:00Z"/>
      <w:ins w:id="495" w:author="gwendolyn" w:date="2024-07-07T13:40:00Z">
        <w:del w:id="496" w:author="gwendolyn" w:date="2024-08-27T15:39:00Z">
          <w:r>
            <w:fldChar w:fldCharType="separate"/>
          </w:r>
          <w:r>
            <w:delText>11</w:delText>
          </w:r>
          <w:r>
            <w:fldChar w:fldCharType="end"/>
          </w:r>
        </w:del>
      </w:ins>
    </w:p>
    <w:p w14:paraId="4A3526EE" w14:textId="77777777" w:rsidR="00E12664" w:rsidRDefault="00261FCE">
      <w:pPr>
        <w:pStyle w:val="TOC3"/>
        <w:tabs>
          <w:tab w:val="clear" w:pos="9781"/>
          <w:tab w:val="right" w:leader="dot" w:pos="10205"/>
        </w:tabs>
        <w:rPr>
          <w:ins w:id="497" w:author="gwendolyn" w:date="2024-07-07T13:40:00Z"/>
          <w:del w:id="498" w:author="gwendolyn" w:date="2024-08-27T15:39:00Z"/>
        </w:rPr>
      </w:pPr>
      <w:ins w:id="499" w:author="gwendolyn" w:date="2024-07-07T13:40:00Z">
        <w:del w:id="500" w:author="gwendolyn" w:date="2024-08-27T15:39:00Z">
          <w:r>
            <w:delText xml:space="preserve">3.5.9. </w:delText>
          </w:r>
          <w:r>
            <w:rPr>
              <w:rFonts w:hint="eastAsia"/>
            </w:rPr>
            <w:delText>STAFFING</w:delText>
          </w:r>
          <w:r>
            <w:tab/>
          </w:r>
          <w:r>
            <w:fldChar w:fldCharType="begin"/>
          </w:r>
          <w:r>
            <w:delInstrText xml:space="preserve"> PAGEREF _Toc26910 \h </w:delInstrText>
          </w:r>
        </w:del>
      </w:ins>
      <w:del w:id="501" w:author="gwendolyn" w:date="2024-08-27T15:39:00Z"/>
      <w:ins w:id="502" w:author="gwendolyn" w:date="2024-07-07T13:40:00Z">
        <w:del w:id="503" w:author="gwendolyn" w:date="2024-08-27T15:39:00Z">
          <w:r>
            <w:fldChar w:fldCharType="separate"/>
          </w:r>
          <w:r>
            <w:delText>11</w:delText>
          </w:r>
          <w:r>
            <w:fldChar w:fldCharType="end"/>
          </w:r>
        </w:del>
      </w:ins>
    </w:p>
    <w:p w14:paraId="4A3526EF" w14:textId="77777777" w:rsidR="00E12664" w:rsidRDefault="00261FCE">
      <w:pPr>
        <w:pStyle w:val="TOC3"/>
        <w:tabs>
          <w:tab w:val="clear" w:pos="9781"/>
          <w:tab w:val="right" w:leader="dot" w:pos="10205"/>
        </w:tabs>
        <w:rPr>
          <w:ins w:id="504" w:author="gwendolyn" w:date="2024-07-07T13:40:00Z"/>
          <w:del w:id="505" w:author="gwendolyn" w:date="2024-08-27T15:39:00Z"/>
        </w:rPr>
      </w:pPr>
      <w:ins w:id="506" w:author="gwendolyn" w:date="2024-07-07T13:40:00Z">
        <w:del w:id="507" w:author="gwendolyn" w:date="2024-08-27T15:39:00Z">
          <w:r>
            <w:delText xml:space="preserve">3.5.10. </w:delText>
          </w:r>
          <w:r>
            <w:rPr>
              <w:rFonts w:hint="eastAsia"/>
            </w:rPr>
            <w:delText>COMMUNITY INVOLVEMENT – OPERATIONAL STRATEGY</w:delText>
          </w:r>
          <w:r>
            <w:tab/>
          </w:r>
          <w:r>
            <w:fldChar w:fldCharType="begin"/>
          </w:r>
          <w:r>
            <w:delInstrText xml:space="preserve"> PAGEREF _Toc30769 \h </w:delInstrText>
          </w:r>
        </w:del>
      </w:ins>
      <w:del w:id="508" w:author="gwendolyn" w:date="2024-08-27T15:39:00Z"/>
      <w:ins w:id="509" w:author="gwendolyn" w:date="2024-07-07T13:40:00Z">
        <w:del w:id="510" w:author="gwendolyn" w:date="2024-08-27T15:39:00Z">
          <w:r>
            <w:fldChar w:fldCharType="separate"/>
          </w:r>
          <w:r>
            <w:delText>12</w:delText>
          </w:r>
          <w:r>
            <w:fldChar w:fldCharType="end"/>
          </w:r>
        </w:del>
      </w:ins>
    </w:p>
    <w:p w14:paraId="4A3526F0" w14:textId="77777777" w:rsidR="00E12664" w:rsidRDefault="00261FCE">
      <w:pPr>
        <w:pStyle w:val="TOC3"/>
        <w:tabs>
          <w:tab w:val="clear" w:pos="9781"/>
          <w:tab w:val="right" w:leader="dot" w:pos="10205"/>
        </w:tabs>
        <w:rPr>
          <w:ins w:id="511" w:author="gwendolyn" w:date="2024-07-07T13:40:00Z"/>
          <w:del w:id="512" w:author="gwendolyn" w:date="2024-08-27T15:39:00Z"/>
        </w:rPr>
      </w:pPr>
      <w:ins w:id="513" w:author="gwendolyn" w:date="2024-07-07T13:40:00Z">
        <w:del w:id="514" w:author="gwendolyn" w:date="2024-08-27T15:39:00Z">
          <w:r>
            <w:delText xml:space="preserve">3.5.11. </w:delText>
          </w:r>
          <w:r>
            <w:rPr>
              <w:rFonts w:hint="eastAsia"/>
            </w:rPr>
            <w:delText>RECRUITMENT</w:delText>
          </w:r>
          <w:r>
            <w:tab/>
          </w:r>
          <w:r>
            <w:fldChar w:fldCharType="begin"/>
          </w:r>
          <w:r>
            <w:delInstrText xml:space="preserve"> PAGEREF _Toc13966 \h </w:delInstrText>
          </w:r>
        </w:del>
      </w:ins>
      <w:del w:id="515" w:author="gwendolyn" w:date="2024-08-27T15:39:00Z"/>
      <w:ins w:id="516" w:author="gwendolyn" w:date="2024-07-07T13:40:00Z">
        <w:del w:id="517" w:author="gwendolyn" w:date="2024-08-27T15:39:00Z">
          <w:r>
            <w:fldChar w:fldCharType="separate"/>
          </w:r>
          <w:r>
            <w:delText>12</w:delText>
          </w:r>
          <w:r>
            <w:fldChar w:fldCharType="end"/>
          </w:r>
        </w:del>
      </w:ins>
    </w:p>
    <w:p w14:paraId="4A3526F1" w14:textId="77777777" w:rsidR="00E12664" w:rsidRDefault="00261FCE">
      <w:pPr>
        <w:pStyle w:val="TOC3"/>
        <w:tabs>
          <w:tab w:val="clear" w:pos="9781"/>
          <w:tab w:val="right" w:leader="dot" w:pos="10205"/>
        </w:tabs>
        <w:rPr>
          <w:ins w:id="518" w:author="gwendolyn" w:date="2024-07-07T13:40:00Z"/>
          <w:del w:id="519" w:author="gwendolyn" w:date="2024-08-27T15:39:00Z"/>
        </w:rPr>
      </w:pPr>
      <w:ins w:id="520" w:author="gwendolyn" w:date="2024-07-07T13:40:00Z">
        <w:del w:id="521" w:author="gwendolyn" w:date="2024-08-27T15:39:00Z">
          <w:r>
            <w:delText xml:space="preserve">3.5.12. </w:delText>
          </w:r>
          <w:r>
            <w:rPr>
              <w:rFonts w:hint="eastAsia"/>
            </w:rPr>
            <w:delText>TRAINING</w:delText>
          </w:r>
          <w:r>
            <w:tab/>
          </w:r>
          <w:r>
            <w:fldChar w:fldCharType="begin"/>
          </w:r>
          <w:r>
            <w:delInstrText xml:space="preserve"> PAGEREF _Toc14309 \h </w:delInstrText>
          </w:r>
        </w:del>
      </w:ins>
      <w:del w:id="522" w:author="gwendolyn" w:date="2024-08-27T15:39:00Z"/>
      <w:ins w:id="523" w:author="gwendolyn" w:date="2024-07-07T13:40:00Z">
        <w:del w:id="524" w:author="gwendolyn" w:date="2024-08-27T15:39:00Z">
          <w:r>
            <w:fldChar w:fldCharType="separate"/>
          </w:r>
          <w:r>
            <w:delText>12</w:delText>
          </w:r>
          <w:r>
            <w:fldChar w:fldCharType="end"/>
          </w:r>
        </w:del>
      </w:ins>
    </w:p>
    <w:p w14:paraId="4A3526F2" w14:textId="77777777" w:rsidR="00E12664" w:rsidRDefault="00261FCE">
      <w:pPr>
        <w:pStyle w:val="TOC3"/>
        <w:tabs>
          <w:tab w:val="clear" w:pos="9781"/>
          <w:tab w:val="right" w:leader="dot" w:pos="10205"/>
        </w:tabs>
        <w:rPr>
          <w:ins w:id="525" w:author="gwendolyn" w:date="2024-07-07T13:40:00Z"/>
          <w:del w:id="526" w:author="gwendolyn" w:date="2024-08-27T15:39:00Z"/>
        </w:rPr>
      </w:pPr>
      <w:ins w:id="527" w:author="gwendolyn" w:date="2024-07-07T13:40:00Z">
        <w:del w:id="528" w:author="gwendolyn" w:date="2024-08-27T15:39:00Z">
          <w:r>
            <w:delText xml:space="preserve">3.5.13. </w:delText>
          </w:r>
          <w:r>
            <w:rPr>
              <w:rFonts w:hint="eastAsia"/>
            </w:rPr>
            <w:delText>MARKETING</w:delText>
          </w:r>
          <w:r>
            <w:tab/>
          </w:r>
          <w:r>
            <w:fldChar w:fldCharType="begin"/>
          </w:r>
          <w:r>
            <w:delInstrText xml:space="preserve"> PAGEREF _Toc16648 \h </w:delInstrText>
          </w:r>
        </w:del>
      </w:ins>
      <w:del w:id="529" w:author="gwendolyn" w:date="2024-08-27T15:39:00Z"/>
      <w:ins w:id="530" w:author="gwendolyn" w:date="2024-07-07T13:40:00Z">
        <w:del w:id="531" w:author="gwendolyn" w:date="2024-08-27T15:39:00Z">
          <w:r>
            <w:fldChar w:fldCharType="separate"/>
          </w:r>
          <w:r>
            <w:delText>12</w:delText>
          </w:r>
          <w:r>
            <w:fldChar w:fldCharType="end"/>
          </w:r>
        </w:del>
      </w:ins>
    </w:p>
    <w:p w14:paraId="4A3526F3" w14:textId="77777777" w:rsidR="00E12664" w:rsidRDefault="00261FCE">
      <w:pPr>
        <w:pStyle w:val="TOC3"/>
        <w:tabs>
          <w:tab w:val="clear" w:pos="9781"/>
          <w:tab w:val="right" w:leader="dot" w:pos="10205"/>
        </w:tabs>
        <w:rPr>
          <w:ins w:id="532" w:author="gwendolyn" w:date="2024-07-07T13:40:00Z"/>
          <w:del w:id="533" w:author="gwendolyn" w:date="2024-08-27T15:39:00Z"/>
        </w:rPr>
      </w:pPr>
      <w:ins w:id="534" w:author="gwendolyn" w:date="2024-07-07T13:40:00Z">
        <w:del w:id="535" w:author="gwendolyn" w:date="2024-08-27T15:39:00Z">
          <w:r>
            <w:delText xml:space="preserve">3.5.14. </w:delText>
          </w:r>
          <w:r>
            <w:rPr>
              <w:rFonts w:hint="eastAsia"/>
            </w:rPr>
            <w:delText>VISITORS (EXISTING AND PROJECTED NUMBERS) </w:delText>
          </w:r>
          <w:r>
            <w:tab/>
          </w:r>
          <w:r>
            <w:fldChar w:fldCharType="begin"/>
          </w:r>
          <w:r>
            <w:delInstrText xml:space="preserve"> PAGEREF _Toc30427 \h </w:delInstrText>
          </w:r>
        </w:del>
      </w:ins>
      <w:del w:id="536" w:author="gwendolyn" w:date="2024-08-27T15:39:00Z"/>
      <w:ins w:id="537" w:author="gwendolyn" w:date="2024-07-07T13:40:00Z">
        <w:del w:id="538" w:author="gwendolyn" w:date="2024-08-27T15:39:00Z">
          <w:r>
            <w:fldChar w:fldCharType="separate"/>
          </w:r>
          <w:r>
            <w:delText>12</w:delText>
          </w:r>
          <w:r>
            <w:fldChar w:fldCharType="end"/>
          </w:r>
        </w:del>
      </w:ins>
    </w:p>
    <w:p w14:paraId="4A3526F4" w14:textId="77777777" w:rsidR="00E12664" w:rsidRDefault="00261FCE">
      <w:pPr>
        <w:pStyle w:val="TOC3"/>
        <w:tabs>
          <w:tab w:val="clear" w:pos="9781"/>
          <w:tab w:val="right" w:leader="dot" w:pos="10205"/>
        </w:tabs>
        <w:rPr>
          <w:ins w:id="539" w:author="gwendolyn" w:date="2024-07-07T13:40:00Z"/>
          <w:del w:id="540" w:author="gwendolyn" w:date="2024-08-27T15:39:00Z"/>
        </w:rPr>
      </w:pPr>
      <w:ins w:id="541" w:author="gwendolyn" w:date="2024-07-07T13:40:00Z">
        <w:del w:id="542" w:author="gwendolyn" w:date="2024-08-27T15:39:00Z">
          <w:r>
            <w:delText xml:space="preserve">3.5.15. </w:delText>
          </w:r>
          <w:r>
            <w:rPr>
              <w:rFonts w:hint="eastAsia"/>
            </w:rPr>
            <w:delText>CONSTRAINTS</w:delText>
          </w:r>
          <w:r>
            <w:tab/>
          </w:r>
          <w:r>
            <w:fldChar w:fldCharType="begin"/>
          </w:r>
          <w:r>
            <w:delInstrText xml:space="preserve"> PAGEREF _Toc14236 \h </w:delInstrText>
          </w:r>
        </w:del>
      </w:ins>
      <w:del w:id="543" w:author="gwendolyn" w:date="2024-08-27T15:39:00Z"/>
      <w:ins w:id="544" w:author="gwendolyn" w:date="2024-07-07T13:40:00Z">
        <w:del w:id="545" w:author="gwendolyn" w:date="2024-08-27T15:39:00Z">
          <w:r>
            <w:fldChar w:fldCharType="separate"/>
          </w:r>
          <w:r>
            <w:delText>12</w:delText>
          </w:r>
          <w:r>
            <w:fldChar w:fldCharType="end"/>
          </w:r>
        </w:del>
      </w:ins>
    </w:p>
    <w:p w14:paraId="4A3526F5" w14:textId="77777777" w:rsidR="00E12664" w:rsidRDefault="00261FCE">
      <w:pPr>
        <w:pStyle w:val="TOC3"/>
        <w:tabs>
          <w:tab w:val="clear" w:pos="9781"/>
          <w:tab w:val="right" w:leader="dot" w:pos="10205"/>
        </w:tabs>
        <w:rPr>
          <w:ins w:id="546" w:author="gwendolyn" w:date="2024-07-07T13:40:00Z"/>
          <w:del w:id="547" w:author="gwendolyn" w:date="2024-08-27T15:39:00Z"/>
        </w:rPr>
      </w:pPr>
      <w:ins w:id="548" w:author="gwendolyn" w:date="2024-07-07T13:40:00Z">
        <w:del w:id="549" w:author="gwendolyn" w:date="2024-08-27T15:39:00Z">
          <w:r>
            <w:delText xml:space="preserve">3.5.16. </w:delText>
          </w:r>
          <w:r>
            <w:rPr>
              <w:rFonts w:hint="eastAsia"/>
            </w:rPr>
            <w:delText>TARGET MARKET</w:delText>
          </w:r>
          <w:r>
            <w:tab/>
          </w:r>
          <w:r>
            <w:fldChar w:fldCharType="begin"/>
          </w:r>
          <w:r>
            <w:delInstrText xml:space="preserve"> PAGEREF _Toc3291 \h </w:delInstrText>
          </w:r>
        </w:del>
      </w:ins>
      <w:del w:id="550" w:author="gwendolyn" w:date="2024-08-27T15:39:00Z"/>
      <w:ins w:id="551" w:author="gwendolyn" w:date="2024-07-07T13:40:00Z">
        <w:del w:id="552" w:author="gwendolyn" w:date="2024-08-27T15:39:00Z">
          <w:r>
            <w:fldChar w:fldCharType="separate"/>
          </w:r>
          <w:r>
            <w:delText>12</w:delText>
          </w:r>
          <w:r>
            <w:fldChar w:fldCharType="end"/>
          </w:r>
        </w:del>
      </w:ins>
    </w:p>
    <w:p w14:paraId="4A3526F6" w14:textId="77777777" w:rsidR="00E12664" w:rsidRDefault="00261FCE">
      <w:pPr>
        <w:pStyle w:val="TOC3"/>
        <w:tabs>
          <w:tab w:val="clear" w:pos="9781"/>
          <w:tab w:val="right" w:leader="dot" w:pos="10205"/>
        </w:tabs>
        <w:rPr>
          <w:ins w:id="553" w:author="gwendolyn" w:date="2024-07-07T13:40:00Z"/>
          <w:del w:id="554" w:author="gwendolyn" w:date="2024-08-27T15:39:00Z"/>
        </w:rPr>
      </w:pPr>
      <w:ins w:id="555" w:author="gwendolyn" w:date="2024-07-07T13:40:00Z">
        <w:del w:id="556" w:author="gwendolyn" w:date="2024-08-27T15:39:00Z">
          <w:r>
            <w:delText xml:space="preserve">3.5.17. </w:delText>
          </w:r>
          <w:r>
            <w:rPr>
              <w:rFonts w:hint="eastAsia"/>
            </w:rPr>
            <w:delText>OVERSEAS MARKET</w:delText>
          </w:r>
          <w:r>
            <w:tab/>
          </w:r>
          <w:r>
            <w:fldChar w:fldCharType="begin"/>
          </w:r>
          <w:r>
            <w:delInstrText xml:space="preserve"> PAGEREF _Toc19464 \h </w:delInstrText>
          </w:r>
        </w:del>
      </w:ins>
      <w:del w:id="557" w:author="gwendolyn" w:date="2024-08-27T15:39:00Z"/>
      <w:ins w:id="558" w:author="gwendolyn" w:date="2024-07-07T13:40:00Z">
        <w:del w:id="559" w:author="gwendolyn" w:date="2024-08-27T15:39:00Z">
          <w:r>
            <w:fldChar w:fldCharType="separate"/>
          </w:r>
          <w:r>
            <w:delText>12</w:delText>
          </w:r>
          <w:r>
            <w:fldChar w:fldCharType="end"/>
          </w:r>
        </w:del>
      </w:ins>
    </w:p>
    <w:p w14:paraId="4A3526F7" w14:textId="77777777" w:rsidR="00E12664" w:rsidRDefault="00261FCE">
      <w:pPr>
        <w:pStyle w:val="TOC3"/>
        <w:tabs>
          <w:tab w:val="clear" w:pos="9781"/>
          <w:tab w:val="right" w:leader="dot" w:pos="10205"/>
        </w:tabs>
        <w:rPr>
          <w:ins w:id="560" w:author="gwendolyn" w:date="2024-07-07T13:40:00Z"/>
          <w:del w:id="561" w:author="gwendolyn" w:date="2024-08-27T15:39:00Z"/>
        </w:rPr>
      </w:pPr>
      <w:ins w:id="562" w:author="gwendolyn" w:date="2024-07-07T13:40:00Z">
        <w:del w:id="563" w:author="gwendolyn" w:date="2024-08-27T15:39:00Z">
          <w:r>
            <w:delText xml:space="preserve">3.5.18. </w:delText>
          </w:r>
          <w:r>
            <w:rPr>
              <w:rFonts w:hint="eastAsia"/>
            </w:rPr>
            <w:delText>CUSTOMER DEMANDS</w:delText>
          </w:r>
          <w:r>
            <w:tab/>
          </w:r>
          <w:r>
            <w:fldChar w:fldCharType="begin"/>
          </w:r>
          <w:r>
            <w:delInstrText xml:space="preserve"> PAGEREF _Toc376 \h </w:delInstrText>
          </w:r>
        </w:del>
      </w:ins>
      <w:del w:id="564" w:author="gwendolyn" w:date="2024-08-27T15:39:00Z"/>
      <w:ins w:id="565" w:author="gwendolyn" w:date="2024-07-07T13:40:00Z">
        <w:del w:id="566" w:author="gwendolyn" w:date="2024-08-27T15:39:00Z">
          <w:r>
            <w:fldChar w:fldCharType="separate"/>
          </w:r>
          <w:r>
            <w:delText>12</w:delText>
          </w:r>
          <w:r>
            <w:fldChar w:fldCharType="end"/>
          </w:r>
        </w:del>
      </w:ins>
    </w:p>
    <w:p w14:paraId="4A3526F8" w14:textId="77777777" w:rsidR="00E12664" w:rsidRDefault="00261FCE">
      <w:pPr>
        <w:pStyle w:val="TOC3"/>
        <w:tabs>
          <w:tab w:val="clear" w:pos="9781"/>
          <w:tab w:val="right" w:leader="dot" w:pos="10205"/>
        </w:tabs>
        <w:rPr>
          <w:ins w:id="567" w:author="gwendolyn" w:date="2024-07-07T13:40:00Z"/>
          <w:del w:id="568" w:author="gwendolyn" w:date="2024-08-27T15:39:00Z"/>
        </w:rPr>
      </w:pPr>
      <w:ins w:id="569" w:author="gwendolyn" w:date="2024-07-07T13:40:00Z">
        <w:del w:id="570" w:author="gwendolyn" w:date="2024-08-27T15:39:00Z">
          <w:r>
            <w:delText xml:space="preserve">3.5.19. </w:delText>
          </w:r>
          <w:r>
            <w:rPr>
              <w:rFonts w:hint="eastAsia"/>
            </w:rPr>
            <w:delText>EDUCATION</w:delText>
          </w:r>
          <w:r>
            <w:tab/>
          </w:r>
          <w:r>
            <w:fldChar w:fldCharType="begin"/>
          </w:r>
          <w:r>
            <w:delInstrText xml:space="preserve"> PAGEREF _Toc14640 \h </w:delInstrText>
          </w:r>
        </w:del>
      </w:ins>
      <w:del w:id="571" w:author="gwendolyn" w:date="2024-08-27T15:39:00Z"/>
      <w:ins w:id="572" w:author="gwendolyn" w:date="2024-07-07T13:40:00Z">
        <w:del w:id="573" w:author="gwendolyn" w:date="2024-08-27T15:39:00Z">
          <w:r>
            <w:fldChar w:fldCharType="separate"/>
          </w:r>
          <w:r>
            <w:delText>12</w:delText>
          </w:r>
          <w:r>
            <w:fldChar w:fldCharType="end"/>
          </w:r>
        </w:del>
      </w:ins>
    </w:p>
    <w:p w14:paraId="4A3526F9" w14:textId="77777777" w:rsidR="00E12664" w:rsidRDefault="00261FCE">
      <w:pPr>
        <w:pStyle w:val="TOC3"/>
        <w:tabs>
          <w:tab w:val="clear" w:pos="9781"/>
          <w:tab w:val="right" w:leader="dot" w:pos="10205"/>
        </w:tabs>
        <w:rPr>
          <w:ins w:id="574" w:author="gwendolyn" w:date="2024-07-07T13:40:00Z"/>
          <w:del w:id="575" w:author="gwendolyn" w:date="2024-08-27T15:39:00Z"/>
        </w:rPr>
      </w:pPr>
      <w:ins w:id="576" w:author="gwendolyn" w:date="2024-07-07T13:40:00Z">
        <w:del w:id="577" w:author="gwendolyn" w:date="2024-08-27T15:39:00Z">
          <w:r>
            <w:delText xml:space="preserve">3.5.20. </w:delText>
          </w:r>
          <w:r>
            <w:rPr>
              <w:rFonts w:hint="eastAsia"/>
            </w:rPr>
            <w:delText>MERCHANDISING</w:delText>
          </w:r>
          <w:r>
            <w:tab/>
          </w:r>
          <w:r>
            <w:fldChar w:fldCharType="begin"/>
          </w:r>
          <w:r>
            <w:delInstrText xml:space="preserve"> PAGEREF _Toc14107 \h </w:delInstrText>
          </w:r>
        </w:del>
      </w:ins>
      <w:del w:id="578" w:author="gwendolyn" w:date="2024-08-27T15:39:00Z"/>
      <w:ins w:id="579" w:author="gwendolyn" w:date="2024-07-07T13:40:00Z">
        <w:del w:id="580" w:author="gwendolyn" w:date="2024-08-27T15:39:00Z">
          <w:r>
            <w:fldChar w:fldCharType="separate"/>
          </w:r>
          <w:r>
            <w:delText>12</w:delText>
          </w:r>
          <w:r>
            <w:fldChar w:fldCharType="end"/>
          </w:r>
        </w:del>
      </w:ins>
    </w:p>
    <w:p w14:paraId="4A3526FA" w14:textId="77777777" w:rsidR="00E12664" w:rsidRDefault="00261FCE">
      <w:pPr>
        <w:pStyle w:val="TOC3"/>
        <w:tabs>
          <w:tab w:val="clear" w:pos="9781"/>
          <w:tab w:val="right" w:leader="dot" w:pos="10205"/>
        </w:tabs>
        <w:rPr>
          <w:ins w:id="581" w:author="gwendolyn" w:date="2024-07-07T13:40:00Z"/>
          <w:del w:id="582" w:author="gwendolyn" w:date="2024-08-27T15:39:00Z"/>
        </w:rPr>
      </w:pPr>
      <w:ins w:id="583" w:author="gwendolyn" w:date="2024-07-07T13:40:00Z">
        <w:del w:id="584" w:author="gwendolyn" w:date="2024-08-27T15:39:00Z">
          <w:r>
            <w:delText xml:space="preserve">3.5.21. </w:delText>
          </w:r>
          <w:r>
            <w:rPr>
              <w:rFonts w:hint="eastAsia"/>
            </w:rPr>
            <w:delText>ADVERTISING</w:delText>
          </w:r>
          <w:r>
            <w:tab/>
          </w:r>
          <w:r>
            <w:fldChar w:fldCharType="begin"/>
          </w:r>
          <w:r>
            <w:delInstrText xml:space="preserve"> PAGEREF _Toc1680 \h </w:delInstrText>
          </w:r>
        </w:del>
      </w:ins>
      <w:del w:id="585" w:author="gwendolyn" w:date="2024-08-27T15:39:00Z"/>
      <w:ins w:id="586" w:author="gwendolyn" w:date="2024-07-07T13:40:00Z">
        <w:del w:id="587" w:author="gwendolyn" w:date="2024-08-27T15:39:00Z">
          <w:r>
            <w:fldChar w:fldCharType="separate"/>
          </w:r>
          <w:r>
            <w:delText>12</w:delText>
          </w:r>
          <w:r>
            <w:fldChar w:fldCharType="end"/>
          </w:r>
        </w:del>
      </w:ins>
    </w:p>
    <w:p w14:paraId="4A3526FB" w14:textId="77777777" w:rsidR="00E12664" w:rsidRDefault="00261FCE">
      <w:pPr>
        <w:pStyle w:val="TOC3"/>
        <w:tabs>
          <w:tab w:val="clear" w:pos="9781"/>
          <w:tab w:val="right" w:leader="dot" w:pos="10205"/>
        </w:tabs>
        <w:rPr>
          <w:ins w:id="588" w:author="gwendolyn" w:date="2024-07-07T13:40:00Z"/>
          <w:del w:id="589" w:author="gwendolyn" w:date="2024-08-27T15:39:00Z"/>
        </w:rPr>
      </w:pPr>
      <w:ins w:id="590" w:author="gwendolyn" w:date="2024-07-07T13:40:00Z">
        <w:del w:id="591" w:author="gwendolyn" w:date="2024-08-27T15:39:00Z">
          <w:r>
            <w:delText xml:space="preserve">3.5.22. </w:delText>
          </w:r>
          <w:r>
            <w:rPr>
              <w:rFonts w:hint="eastAsia"/>
            </w:rPr>
            <w:delText>Application of VR/AR Technology</w:delText>
          </w:r>
          <w:r>
            <w:tab/>
          </w:r>
          <w:r>
            <w:fldChar w:fldCharType="begin"/>
          </w:r>
          <w:r>
            <w:delInstrText xml:space="preserve"> PAGEREF _Toc21312 \h </w:delInstrText>
          </w:r>
        </w:del>
      </w:ins>
      <w:del w:id="592" w:author="gwendolyn" w:date="2024-08-27T15:39:00Z"/>
      <w:ins w:id="593" w:author="gwendolyn" w:date="2024-07-07T13:40:00Z">
        <w:del w:id="594" w:author="gwendolyn" w:date="2024-08-27T15:39:00Z">
          <w:r>
            <w:fldChar w:fldCharType="separate"/>
          </w:r>
          <w:r>
            <w:delText>13</w:delText>
          </w:r>
          <w:r>
            <w:fldChar w:fldCharType="end"/>
          </w:r>
        </w:del>
      </w:ins>
    </w:p>
    <w:p w14:paraId="4A3526FC" w14:textId="77777777" w:rsidR="00E12664" w:rsidRDefault="00261FCE">
      <w:pPr>
        <w:pStyle w:val="TOC3"/>
        <w:tabs>
          <w:tab w:val="clear" w:pos="9781"/>
          <w:tab w:val="right" w:leader="dot" w:pos="10205"/>
        </w:tabs>
        <w:rPr>
          <w:ins w:id="595" w:author="gwendolyn" w:date="2024-07-07T13:40:00Z"/>
          <w:del w:id="596" w:author="gwendolyn" w:date="2024-08-27T15:39:00Z"/>
        </w:rPr>
      </w:pPr>
      <w:ins w:id="597" w:author="gwendolyn" w:date="2024-07-07T13:40:00Z">
        <w:del w:id="598" w:author="gwendolyn" w:date="2024-08-27T15:39:00Z">
          <w:r>
            <w:delText xml:space="preserve">3.5.23. </w:delText>
          </w:r>
          <w:r>
            <w:rPr>
              <w:rFonts w:hint="eastAsia"/>
            </w:rPr>
            <w:delText>MARKET TRENDS</w:delText>
          </w:r>
          <w:r>
            <w:tab/>
          </w:r>
          <w:r>
            <w:fldChar w:fldCharType="begin"/>
          </w:r>
          <w:r>
            <w:delInstrText xml:space="preserve"> PAGEREF _Toc14324 \h </w:delInstrText>
          </w:r>
        </w:del>
      </w:ins>
      <w:del w:id="599" w:author="gwendolyn" w:date="2024-08-27T15:39:00Z"/>
      <w:ins w:id="600" w:author="gwendolyn" w:date="2024-07-07T13:40:00Z">
        <w:del w:id="601" w:author="gwendolyn" w:date="2024-08-27T15:39:00Z">
          <w:r>
            <w:fldChar w:fldCharType="separate"/>
          </w:r>
          <w:r>
            <w:delText>13</w:delText>
          </w:r>
          <w:r>
            <w:fldChar w:fldCharType="end"/>
          </w:r>
        </w:del>
      </w:ins>
    </w:p>
    <w:p w14:paraId="4A3526FD" w14:textId="77777777" w:rsidR="00E12664" w:rsidRDefault="00261FCE">
      <w:pPr>
        <w:pStyle w:val="TOC3"/>
        <w:tabs>
          <w:tab w:val="clear" w:pos="9781"/>
          <w:tab w:val="right" w:leader="dot" w:pos="10205"/>
        </w:tabs>
        <w:rPr>
          <w:ins w:id="602" w:author="gwendolyn" w:date="2024-07-07T13:40:00Z"/>
          <w:del w:id="603" w:author="gwendolyn" w:date="2024-08-27T15:39:00Z"/>
        </w:rPr>
      </w:pPr>
      <w:ins w:id="604" w:author="gwendolyn" w:date="2024-07-07T13:40:00Z">
        <w:del w:id="605" w:author="gwendolyn" w:date="2024-08-27T15:39:00Z">
          <w:r>
            <w:delText xml:space="preserve">3.5.24. </w:delText>
          </w:r>
          <w:r>
            <w:rPr>
              <w:rFonts w:hint="eastAsia"/>
            </w:rPr>
            <w:delText>Sustainable Development and Environmental Protection</w:delText>
          </w:r>
          <w:r>
            <w:tab/>
          </w:r>
          <w:r>
            <w:fldChar w:fldCharType="begin"/>
          </w:r>
          <w:r>
            <w:delInstrText xml:space="preserve"> PAGEREF _Toc30137 \h </w:delInstrText>
          </w:r>
        </w:del>
      </w:ins>
      <w:del w:id="606" w:author="gwendolyn" w:date="2024-08-27T15:39:00Z"/>
      <w:ins w:id="607" w:author="gwendolyn" w:date="2024-07-07T13:40:00Z">
        <w:del w:id="608" w:author="gwendolyn" w:date="2024-08-27T15:39:00Z">
          <w:r>
            <w:fldChar w:fldCharType="separate"/>
          </w:r>
          <w:r>
            <w:delText>13</w:delText>
          </w:r>
          <w:r>
            <w:fldChar w:fldCharType="end"/>
          </w:r>
        </w:del>
      </w:ins>
    </w:p>
    <w:p w14:paraId="4A3526FE" w14:textId="77777777" w:rsidR="00E12664" w:rsidRDefault="00261FCE">
      <w:pPr>
        <w:pStyle w:val="TOC3"/>
        <w:tabs>
          <w:tab w:val="clear" w:pos="9781"/>
          <w:tab w:val="right" w:leader="dot" w:pos="10205"/>
        </w:tabs>
        <w:rPr>
          <w:ins w:id="609" w:author="gwendolyn" w:date="2024-07-07T13:40:00Z"/>
          <w:del w:id="610" w:author="gwendolyn" w:date="2024-08-27T15:39:00Z"/>
        </w:rPr>
      </w:pPr>
      <w:ins w:id="611" w:author="gwendolyn" w:date="2024-07-07T13:40:00Z">
        <w:del w:id="612" w:author="gwendolyn" w:date="2024-08-27T15:39:00Z">
          <w:r>
            <w:delText xml:space="preserve">3.5.25. </w:delText>
          </w:r>
          <w:r>
            <w:rPr>
              <w:rFonts w:hint="eastAsia"/>
            </w:rPr>
            <w:delText>COMPETITION</w:delText>
          </w:r>
          <w:r>
            <w:tab/>
          </w:r>
          <w:r>
            <w:fldChar w:fldCharType="begin"/>
          </w:r>
          <w:r>
            <w:delInstrText xml:space="preserve"> PAGEREF _Toc21563 \h </w:delInstrText>
          </w:r>
        </w:del>
      </w:ins>
      <w:del w:id="613" w:author="gwendolyn" w:date="2024-08-27T15:39:00Z"/>
      <w:ins w:id="614" w:author="gwendolyn" w:date="2024-07-07T13:40:00Z">
        <w:del w:id="615" w:author="gwendolyn" w:date="2024-08-27T15:39:00Z">
          <w:r>
            <w:fldChar w:fldCharType="separate"/>
          </w:r>
          <w:r>
            <w:delText>13</w:delText>
          </w:r>
          <w:r>
            <w:fldChar w:fldCharType="end"/>
          </w:r>
        </w:del>
      </w:ins>
    </w:p>
    <w:p w14:paraId="4A3526FF" w14:textId="77777777" w:rsidR="00E12664" w:rsidRDefault="00261FCE">
      <w:pPr>
        <w:pStyle w:val="TOC2"/>
        <w:tabs>
          <w:tab w:val="clear" w:pos="9781"/>
          <w:tab w:val="right" w:leader="dot" w:pos="10205"/>
        </w:tabs>
        <w:rPr>
          <w:ins w:id="616" w:author="gwendolyn" w:date="2024-07-07T13:40:00Z"/>
          <w:del w:id="617" w:author="gwendolyn" w:date="2024-08-27T15:39:00Z"/>
        </w:rPr>
      </w:pPr>
      <w:ins w:id="618" w:author="gwendolyn" w:date="2024-07-07T13:40:00Z">
        <w:del w:id="619" w:author="gwendolyn" w:date="2024-08-27T15:39:00Z">
          <w:r>
            <w:rPr>
              <w:color w:val="00558C"/>
            </w:rPr>
            <w:delText xml:space="preserve">3.6. </w:delText>
          </w:r>
          <w:r>
            <w:rPr>
              <w:rFonts w:hint="eastAsia"/>
            </w:rPr>
            <w:delText>FINANCIAL APPRAISAL </w:delText>
          </w:r>
          <w:r>
            <w:tab/>
          </w:r>
          <w:r>
            <w:fldChar w:fldCharType="begin"/>
          </w:r>
          <w:r>
            <w:delInstrText xml:space="preserve"> PAGEREF _Toc7925 \h </w:delInstrText>
          </w:r>
        </w:del>
      </w:ins>
      <w:del w:id="620" w:author="gwendolyn" w:date="2024-08-27T15:39:00Z"/>
      <w:ins w:id="621" w:author="gwendolyn" w:date="2024-07-07T13:40:00Z">
        <w:del w:id="622" w:author="gwendolyn" w:date="2024-08-27T15:39:00Z">
          <w:r>
            <w:fldChar w:fldCharType="separate"/>
          </w:r>
          <w:r>
            <w:delText>13</w:delText>
          </w:r>
          <w:r>
            <w:fldChar w:fldCharType="end"/>
          </w:r>
        </w:del>
      </w:ins>
    </w:p>
    <w:p w14:paraId="4A352700" w14:textId="77777777" w:rsidR="00E12664" w:rsidRDefault="00261FCE">
      <w:pPr>
        <w:pStyle w:val="TOC3"/>
        <w:tabs>
          <w:tab w:val="clear" w:pos="9781"/>
          <w:tab w:val="right" w:leader="dot" w:pos="10205"/>
        </w:tabs>
        <w:rPr>
          <w:ins w:id="623" w:author="gwendolyn" w:date="2024-07-07T13:40:00Z"/>
          <w:del w:id="624" w:author="gwendolyn" w:date="2024-08-27T15:39:00Z"/>
        </w:rPr>
      </w:pPr>
      <w:ins w:id="625" w:author="gwendolyn" w:date="2024-07-07T13:40:00Z">
        <w:del w:id="626" w:author="gwendolyn" w:date="2024-08-27T15:39:00Z">
          <w:r>
            <w:delText xml:space="preserve">3.6.1. </w:delText>
          </w:r>
          <w:r>
            <w:rPr>
              <w:rFonts w:hint="eastAsia"/>
            </w:rPr>
            <w:delText>ACCOUNTING REQUIREMENTS</w:delText>
          </w:r>
          <w:r>
            <w:tab/>
          </w:r>
          <w:r>
            <w:fldChar w:fldCharType="begin"/>
          </w:r>
          <w:r>
            <w:delInstrText xml:space="preserve"> PAGEREF _Toc17140 \h </w:delInstrText>
          </w:r>
        </w:del>
      </w:ins>
      <w:del w:id="627" w:author="gwendolyn" w:date="2024-08-27T15:39:00Z"/>
      <w:ins w:id="628" w:author="gwendolyn" w:date="2024-07-07T13:40:00Z">
        <w:del w:id="629" w:author="gwendolyn" w:date="2024-08-27T15:39:00Z">
          <w:r>
            <w:fldChar w:fldCharType="separate"/>
          </w:r>
          <w:r>
            <w:delText>13</w:delText>
          </w:r>
          <w:r>
            <w:fldChar w:fldCharType="end"/>
          </w:r>
        </w:del>
      </w:ins>
    </w:p>
    <w:p w14:paraId="4A352701" w14:textId="77777777" w:rsidR="00E12664" w:rsidRDefault="00261FCE">
      <w:pPr>
        <w:pStyle w:val="TOC3"/>
        <w:tabs>
          <w:tab w:val="clear" w:pos="9781"/>
          <w:tab w:val="right" w:leader="dot" w:pos="10205"/>
        </w:tabs>
        <w:rPr>
          <w:ins w:id="630" w:author="gwendolyn" w:date="2024-07-07T13:40:00Z"/>
          <w:del w:id="631" w:author="gwendolyn" w:date="2024-08-27T15:39:00Z"/>
        </w:rPr>
      </w:pPr>
      <w:ins w:id="632" w:author="gwendolyn" w:date="2024-07-07T13:40:00Z">
        <w:del w:id="633" w:author="gwendolyn" w:date="2024-08-27T15:39:00Z">
          <w:r>
            <w:delText xml:space="preserve">3.6.2. </w:delText>
          </w:r>
          <w:r>
            <w:rPr>
              <w:rFonts w:hint="eastAsia"/>
            </w:rPr>
            <w:delText>CATEGORIES OF POTENTIAL REVENUE</w:delText>
          </w:r>
          <w:r>
            <w:tab/>
          </w:r>
          <w:r>
            <w:fldChar w:fldCharType="begin"/>
          </w:r>
          <w:r>
            <w:delInstrText xml:space="preserve"> PAGEREF _Toc26017 \h </w:delInstrText>
          </w:r>
        </w:del>
      </w:ins>
      <w:del w:id="634" w:author="gwendolyn" w:date="2024-08-27T15:39:00Z"/>
      <w:ins w:id="635" w:author="gwendolyn" w:date="2024-07-07T13:40:00Z">
        <w:del w:id="636" w:author="gwendolyn" w:date="2024-08-27T15:39:00Z">
          <w:r>
            <w:fldChar w:fldCharType="separate"/>
          </w:r>
          <w:r>
            <w:delText>13</w:delText>
          </w:r>
          <w:r>
            <w:fldChar w:fldCharType="end"/>
          </w:r>
        </w:del>
      </w:ins>
    </w:p>
    <w:p w14:paraId="4A352702" w14:textId="77777777" w:rsidR="00E12664" w:rsidRDefault="00261FCE">
      <w:pPr>
        <w:pStyle w:val="TOC3"/>
        <w:tabs>
          <w:tab w:val="clear" w:pos="9781"/>
          <w:tab w:val="right" w:leader="dot" w:pos="10205"/>
        </w:tabs>
        <w:rPr>
          <w:ins w:id="637" w:author="gwendolyn" w:date="2024-07-07T13:40:00Z"/>
          <w:del w:id="638" w:author="gwendolyn" w:date="2024-08-27T15:39:00Z"/>
        </w:rPr>
      </w:pPr>
      <w:ins w:id="639" w:author="gwendolyn" w:date="2024-07-07T13:40:00Z">
        <w:del w:id="640" w:author="gwendolyn" w:date="2024-08-27T15:39:00Z">
          <w:r>
            <w:delText xml:space="preserve">3.6.3. </w:delText>
          </w:r>
          <w:r>
            <w:rPr>
              <w:rFonts w:hint="eastAsia"/>
            </w:rPr>
            <w:delText>PROPERTY VALUATION</w:delText>
          </w:r>
          <w:r>
            <w:tab/>
          </w:r>
          <w:r>
            <w:fldChar w:fldCharType="begin"/>
          </w:r>
          <w:r>
            <w:delInstrText xml:space="preserve"> PAGEREF _Toc16398 \h </w:delInstrText>
          </w:r>
        </w:del>
      </w:ins>
      <w:del w:id="641" w:author="gwendolyn" w:date="2024-08-27T15:39:00Z"/>
      <w:ins w:id="642" w:author="gwendolyn" w:date="2024-07-07T13:40:00Z">
        <w:del w:id="643" w:author="gwendolyn" w:date="2024-08-27T15:39:00Z">
          <w:r>
            <w:fldChar w:fldCharType="separate"/>
          </w:r>
          <w:r>
            <w:delText>13</w:delText>
          </w:r>
          <w:r>
            <w:fldChar w:fldCharType="end"/>
          </w:r>
        </w:del>
      </w:ins>
    </w:p>
    <w:p w14:paraId="4A352703" w14:textId="77777777" w:rsidR="00E12664" w:rsidRDefault="00261FCE">
      <w:pPr>
        <w:pStyle w:val="TOC3"/>
        <w:tabs>
          <w:tab w:val="clear" w:pos="9781"/>
          <w:tab w:val="right" w:leader="dot" w:pos="10205"/>
        </w:tabs>
        <w:rPr>
          <w:ins w:id="644" w:author="gwendolyn" w:date="2024-07-07T13:40:00Z"/>
          <w:del w:id="645" w:author="gwendolyn" w:date="2024-08-27T15:39:00Z"/>
        </w:rPr>
      </w:pPr>
      <w:ins w:id="646" w:author="gwendolyn" w:date="2024-07-07T13:40:00Z">
        <w:del w:id="647" w:author="gwendolyn" w:date="2024-08-27T15:39:00Z">
          <w:r>
            <w:delText xml:space="preserve">3.6.4. </w:delText>
          </w:r>
          <w:r>
            <w:rPr>
              <w:rFonts w:hint="eastAsia"/>
            </w:rPr>
            <w:delText>HOLIDAY COTTAGES</w:delText>
          </w:r>
          <w:r>
            <w:tab/>
          </w:r>
          <w:r>
            <w:fldChar w:fldCharType="begin"/>
          </w:r>
          <w:r>
            <w:delInstrText xml:space="preserve"> PAGEREF _Toc24086 \h </w:delInstrText>
          </w:r>
        </w:del>
      </w:ins>
      <w:del w:id="648" w:author="gwendolyn" w:date="2024-08-27T15:39:00Z"/>
      <w:ins w:id="649" w:author="gwendolyn" w:date="2024-07-07T13:40:00Z">
        <w:del w:id="650" w:author="gwendolyn" w:date="2024-08-27T15:39:00Z">
          <w:r>
            <w:fldChar w:fldCharType="separate"/>
          </w:r>
          <w:r>
            <w:delText>14</w:delText>
          </w:r>
          <w:r>
            <w:fldChar w:fldCharType="end"/>
          </w:r>
        </w:del>
      </w:ins>
    </w:p>
    <w:p w14:paraId="4A352704" w14:textId="77777777" w:rsidR="00E12664" w:rsidRDefault="00261FCE">
      <w:pPr>
        <w:pStyle w:val="TOC3"/>
        <w:tabs>
          <w:tab w:val="clear" w:pos="9781"/>
          <w:tab w:val="right" w:leader="dot" w:pos="10205"/>
        </w:tabs>
        <w:rPr>
          <w:ins w:id="651" w:author="gwendolyn" w:date="2024-07-07T13:40:00Z"/>
          <w:del w:id="652" w:author="gwendolyn" w:date="2024-08-27T15:39:00Z"/>
        </w:rPr>
      </w:pPr>
      <w:ins w:id="653" w:author="gwendolyn" w:date="2024-07-07T13:40:00Z">
        <w:del w:id="654" w:author="gwendolyn" w:date="2024-08-27T15:39:00Z">
          <w:r>
            <w:delText xml:space="preserve">3.6.5. </w:delText>
          </w:r>
          <w:r>
            <w:rPr>
              <w:rFonts w:hint="eastAsia"/>
            </w:rPr>
            <w:delText>VISITORS CENTRES</w:delText>
          </w:r>
          <w:r>
            <w:tab/>
          </w:r>
          <w:r>
            <w:fldChar w:fldCharType="begin"/>
          </w:r>
          <w:r>
            <w:delInstrText xml:space="preserve"> PAGEREF _Toc24063 \h </w:delInstrText>
          </w:r>
        </w:del>
      </w:ins>
      <w:del w:id="655" w:author="gwendolyn" w:date="2024-08-27T15:39:00Z"/>
      <w:ins w:id="656" w:author="gwendolyn" w:date="2024-07-07T13:40:00Z">
        <w:del w:id="657" w:author="gwendolyn" w:date="2024-08-27T15:39:00Z">
          <w:r>
            <w:fldChar w:fldCharType="separate"/>
          </w:r>
          <w:r>
            <w:delText>14</w:delText>
          </w:r>
          <w:r>
            <w:fldChar w:fldCharType="end"/>
          </w:r>
        </w:del>
      </w:ins>
    </w:p>
    <w:p w14:paraId="4A352705" w14:textId="77777777" w:rsidR="00E12664" w:rsidRDefault="00261FCE">
      <w:pPr>
        <w:pStyle w:val="TOC3"/>
        <w:tabs>
          <w:tab w:val="clear" w:pos="9781"/>
          <w:tab w:val="right" w:leader="dot" w:pos="10205"/>
        </w:tabs>
        <w:rPr>
          <w:ins w:id="658" w:author="gwendolyn" w:date="2024-07-07T13:40:00Z"/>
          <w:del w:id="659" w:author="gwendolyn" w:date="2024-08-27T15:39:00Z"/>
        </w:rPr>
      </w:pPr>
      <w:ins w:id="660" w:author="gwendolyn" w:date="2024-07-07T13:40:00Z">
        <w:del w:id="661" w:author="gwendolyn" w:date="2024-08-27T15:39:00Z">
          <w:r>
            <w:delText xml:space="preserve">3.6.6. </w:delText>
          </w:r>
          <w:r>
            <w:rPr>
              <w:rFonts w:hint="eastAsia"/>
            </w:rPr>
            <w:delText>CASH FLOW</w:delText>
          </w:r>
          <w:r>
            <w:tab/>
          </w:r>
          <w:r>
            <w:fldChar w:fldCharType="begin"/>
          </w:r>
          <w:r>
            <w:delInstrText xml:space="preserve"> PAGEREF _Toc27251 \h </w:delInstrText>
          </w:r>
        </w:del>
      </w:ins>
      <w:del w:id="662" w:author="gwendolyn" w:date="2024-08-27T15:39:00Z"/>
      <w:ins w:id="663" w:author="gwendolyn" w:date="2024-07-07T13:40:00Z">
        <w:del w:id="664" w:author="gwendolyn" w:date="2024-08-27T15:39:00Z">
          <w:r>
            <w:fldChar w:fldCharType="separate"/>
          </w:r>
          <w:r>
            <w:delText>14</w:delText>
          </w:r>
          <w:r>
            <w:fldChar w:fldCharType="end"/>
          </w:r>
        </w:del>
      </w:ins>
    </w:p>
    <w:p w14:paraId="4A352706" w14:textId="77777777" w:rsidR="00E12664" w:rsidRDefault="00261FCE">
      <w:pPr>
        <w:pStyle w:val="TOC3"/>
        <w:tabs>
          <w:tab w:val="clear" w:pos="9781"/>
          <w:tab w:val="right" w:leader="dot" w:pos="10205"/>
        </w:tabs>
        <w:rPr>
          <w:ins w:id="665" w:author="gwendolyn" w:date="2024-07-07T13:40:00Z"/>
          <w:del w:id="666" w:author="gwendolyn" w:date="2024-08-27T15:39:00Z"/>
        </w:rPr>
      </w:pPr>
      <w:ins w:id="667" w:author="gwendolyn" w:date="2024-07-07T13:40:00Z">
        <w:del w:id="668" w:author="gwendolyn" w:date="2024-08-27T15:39:00Z">
          <w:r>
            <w:delText xml:space="preserve">3.6.7. </w:delText>
          </w:r>
          <w:r>
            <w:rPr>
              <w:rFonts w:hint="eastAsia"/>
            </w:rPr>
            <w:delText>Flexible Financial Models</w:delText>
          </w:r>
          <w:r>
            <w:tab/>
          </w:r>
          <w:r>
            <w:fldChar w:fldCharType="begin"/>
          </w:r>
          <w:r>
            <w:delInstrText xml:space="preserve"> PAGEREF _Toc4607 \h </w:delInstrText>
          </w:r>
        </w:del>
      </w:ins>
      <w:del w:id="669" w:author="gwendolyn" w:date="2024-08-27T15:39:00Z"/>
      <w:ins w:id="670" w:author="gwendolyn" w:date="2024-07-07T13:40:00Z">
        <w:del w:id="671" w:author="gwendolyn" w:date="2024-08-27T15:39:00Z">
          <w:r>
            <w:fldChar w:fldCharType="separate"/>
          </w:r>
          <w:r>
            <w:delText>14</w:delText>
          </w:r>
          <w:r>
            <w:fldChar w:fldCharType="end"/>
          </w:r>
        </w:del>
      </w:ins>
    </w:p>
    <w:p w14:paraId="4A352707" w14:textId="77777777" w:rsidR="00E12664" w:rsidRDefault="00261FCE">
      <w:pPr>
        <w:pStyle w:val="TOC3"/>
        <w:tabs>
          <w:tab w:val="clear" w:pos="9781"/>
          <w:tab w:val="right" w:leader="dot" w:pos="10205"/>
        </w:tabs>
        <w:rPr>
          <w:ins w:id="672" w:author="gwendolyn" w:date="2024-07-07T13:40:00Z"/>
          <w:del w:id="673" w:author="gwendolyn" w:date="2024-08-27T15:39:00Z"/>
        </w:rPr>
      </w:pPr>
      <w:ins w:id="674" w:author="gwendolyn" w:date="2024-07-07T13:40:00Z">
        <w:del w:id="675" w:author="gwendolyn" w:date="2024-08-27T15:39:00Z">
          <w:r>
            <w:delText xml:space="preserve">3.6.8. </w:delText>
          </w:r>
          <w:r>
            <w:rPr>
              <w:rFonts w:hint="eastAsia"/>
            </w:rPr>
            <w:delText>TAXATION</w:delText>
          </w:r>
          <w:r>
            <w:tab/>
          </w:r>
          <w:r>
            <w:fldChar w:fldCharType="begin"/>
          </w:r>
          <w:r>
            <w:delInstrText xml:space="preserve"> PAGEREF _Toc8278 \h </w:delInstrText>
          </w:r>
        </w:del>
      </w:ins>
      <w:del w:id="676" w:author="gwendolyn" w:date="2024-08-27T15:39:00Z"/>
      <w:ins w:id="677" w:author="gwendolyn" w:date="2024-07-07T13:40:00Z">
        <w:del w:id="678" w:author="gwendolyn" w:date="2024-08-27T15:39:00Z">
          <w:r>
            <w:fldChar w:fldCharType="separate"/>
          </w:r>
          <w:r>
            <w:delText>14</w:delText>
          </w:r>
          <w:r>
            <w:fldChar w:fldCharType="end"/>
          </w:r>
        </w:del>
      </w:ins>
    </w:p>
    <w:p w14:paraId="4A352708" w14:textId="77777777" w:rsidR="00E12664" w:rsidRDefault="00261FCE">
      <w:pPr>
        <w:pStyle w:val="TOC3"/>
        <w:tabs>
          <w:tab w:val="clear" w:pos="9781"/>
          <w:tab w:val="right" w:leader="dot" w:pos="10205"/>
        </w:tabs>
        <w:rPr>
          <w:ins w:id="679" w:author="gwendolyn" w:date="2024-07-07T13:40:00Z"/>
          <w:del w:id="680" w:author="gwendolyn" w:date="2024-08-27T15:39:00Z"/>
        </w:rPr>
      </w:pPr>
      <w:ins w:id="681" w:author="gwendolyn" w:date="2024-07-07T13:40:00Z">
        <w:del w:id="682" w:author="gwendolyn" w:date="2024-08-27T15:39:00Z">
          <w:r>
            <w:delText xml:space="preserve">3.6.9. </w:delText>
          </w:r>
          <w:r>
            <w:rPr>
              <w:rFonts w:hint="eastAsia"/>
            </w:rPr>
            <w:delText>RATE RELIEF</w:delText>
          </w:r>
          <w:r>
            <w:tab/>
          </w:r>
          <w:r>
            <w:fldChar w:fldCharType="begin"/>
          </w:r>
          <w:r>
            <w:delInstrText xml:space="preserve"> PAGEREF _Toc25424 \h </w:delInstrText>
          </w:r>
        </w:del>
      </w:ins>
      <w:del w:id="683" w:author="gwendolyn" w:date="2024-08-27T15:39:00Z"/>
      <w:ins w:id="684" w:author="gwendolyn" w:date="2024-07-07T13:40:00Z">
        <w:del w:id="685" w:author="gwendolyn" w:date="2024-08-27T15:39:00Z">
          <w:r>
            <w:fldChar w:fldCharType="separate"/>
          </w:r>
          <w:r>
            <w:delText>14</w:delText>
          </w:r>
          <w:r>
            <w:fldChar w:fldCharType="end"/>
          </w:r>
        </w:del>
      </w:ins>
    </w:p>
    <w:p w14:paraId="4A352709" w14:textId="77777777" w:rsidR="00E12664" w:rsidRDefault="00261FCE">
      <w:pPr>
        <w:pStyle w:val="TOC3"/>
        <w:tabs>
          <w:tab w:val="clear" w:pos="9781"/>
          <w:tab w:val="right" w:leader="dot" w:pos="10205"/>
        </w:tabs>
        <w:rPr>
          <w:ins w:id="686" w:author="gwendolyn" w:date="2024-07-07T13:40:00Z"/>
          <w:del w:id="687" w:author="gwendolyn" w:date="2024-08-27T15:39:00Z"/>
        </w:rPr>
      </w:pPr>
      <w:ins w:id="688" w:author="gwendolyn" w:date="2024-07-07T13:40:00Z">
        <w:del w:id="689" w:author="gwendolyn" w:date="2024-08-27T15:39:00Z">
          <w:r>
            <w:delText xml:space="preserve">3.6.10. </w:delText>
          </w:r>
          <w:r>
            <w:rPr>
              <w:rFonts w:hint="eastAsia"/>
            </w:rPr>
            <w:delText>FUNDING CONSIDERATIONS</w:delText>
          </w:r>
          <w:r>
            <w:tab/>
          </w:r>
          <w:r>
            <w:fldChar w:fldCharType="begin"/>
          </w:r>
          <w:r>
            <w:delInstrText xml:space="preserve"> PAGEREF _Toc6545 \h </w:delInstrText>
          </w:r>
        </w:del>
      </w:ins>
      <w:del w:id="690" w:author="gwendolyn" w:date="2024-08-27T15:39:00Z"/>
      <w:ins w:id="691" w:author="gwendolyn" w:date="2024-07-07T13:40:00Z">
        <w:del w:id="692" w:author="gwendolyn" w:date="2024-08-27T15:39:00Z">
          <w:r>
            <w:fldChar w:fldCharType="separate"/>
          </w:r>
          <w:r>
            <w:delText>14</w:delText>
          </w:r>
          <w:r>
            <w:fldChar w:fldCharType="end"/>
          </w:r>
        </w:del>
      </w:ins>
    </w:p>
    <w:p w14:paraId="4A35270A" w14:textId="77777777" w:rsidR="00E12664" w:rsidRDefault="00261FCE">
      <w:pPr>
        <w:pStyle w:val="TOC3"/>
        <w:tabs>
          <w:tab w:val="clear" w:pos="9781"/>
          <w:tab w:val="right" w:leader="dot" w:pos="10205"/>
        </w:tabs>
        <w:rPr>
          <w:ins w:id="693" w:author="gwendolyn" w:date="2024-07-07T13:40:00Z"/>
          <w:del w:id="694" w:author="gwendolyn" w:date="2024-08-27T15:39:00Z"/>
        </w:rPr>
      </w:pPr>
      <w:ins w:id="695" w:author="gwendolyn" w:date="2024-07-07T13:40:00Z">
        <w:del w:id="696" w:author="gwendolyn" w:date="2024-08-27T15:39:00Z">
          <w:r>
            <w:delText xml:space="preserve">3.6.11. </w:delText>
          </w:r>
          <w:r>
            <w:rPr>
              <w:rFonts w:hint="eastAsia"/>
            </w:rPr>
            <w:delText>FINANCIAL REVIEW</w:delText>
          </w:r>
          <w:r>
            <w:tab/>
          </w:r>
          <w:r>
            <w:fldChar w:fldCharType="begin"/>
          </w:r>
          <w:r>
            <w:delInstrText xml:space="preserve"> PAGEREF _Toc23987 \h </w:delInstrText>
          </w:r>
        </w:del>
      </w:ins>
      <w:del w:id="697" w:author="gwendolyn" w:date="2024-08-27T15:39:00Z"/>
      <w:ins w:id="698" w:author="gwendolyn" w:date="2024-07-07T13:40:00Z">
        <w:del w:id="699" w:author="gwendolyn" w:date="2024-08-27T15:39:00Z">
          <w:r>
            <w:fldChar w:fldCharType="separate"/>
          </w:r>
          <w:r>
            <w:delText>14</w:delText>
          </w:r>
          <w:r>
            <w:fldChar w:fldCharType="end"/>
          </w:r>
        </w:del>
      </w:ins>
    </w:p>
    <w:p w14:paraId="4A35270B" w14:textId="77777777" w:rsidR="00E12664" w:rsidRDefault="00261FCE">
      <w:pPr>
        <w:pStyle w:val="TOC3"/>
        <w:tabs>
          <w:tab w:val="clear" w:pos="9781"/>
          <w:tab w:val="right" w:leader="dot" w:pos="10205"/>
        </w:tabs>
        <w:rPr>
          <w:ins w:id="700" w:author="gwendolyn" w:date="2024-07-07T13:40:00Z"/>
          <w:del w:id="701" w:author="gwendolyn" w:date="2024-08-27T15:39:00Z"/>
        </w:rPr>
      </w:pPr>
      <w:ins w:id="702" w:author="gwendolyn" w:date="2024-07-07T13:40:00Z">
        <w:del w:id="703" w:author="gwendolyn" w:date="2024-08-27T15:39:00Z">
          <w:r>
            <w:delText xml:space="preserve">3.6.12. </w:delText>
          </w:r>
          <w:r>
            <w:rPr>
              <w:rFonts w:hint="eastAsia"/>
            </w:rPr>
            <w:delText>Data Analysis and Decision Making</w:delText>
          </w:r>
          <w:r>
            <w:tab/>
          </w:r>
          <w:r>
            <w:fldChar w:fldCharType="begin"/>
          </w:r>
          <w:r>
            <w:delInstrText xml:space="preserve"> PAGEREF _Toc28493 \h </w:delInstrText>
          </w:r>
        </w:del>
      </w:ins>
      <w:del w:id="704" w:author="gwendolyn" w:date="2024-08-27T15:39:00Z"/>
      <w:ins w:id="705" w:author="gwendolyn" w:date="2024-07-07T13:40:00Z">
        <w:del w:id="706" w:author="gwendolyn" w:date="2024-08-27T15:39:00Z">
          <w:r>
            <w:fldChar w:fldCharType="separate"/>
          </w:r>
          <w:r>
            <w:delText>15</w:delText>
          </w:r>
          <w:r>
            <w:fldChar w:fldCharType="end"/>
          </w:r>
        </w:del>
      </w:ins>
    </w:p>
    <w:p w14:paraId="4A35270C" w14:textId="77777777" w:rsidR="00E12664" w:rsidRDefault="00261FCE">
      <w:pPr>
        <w:pStyle w:val="TOC3"/>
        <w:tabs>
          <w:tab w:val="clear" w:pos="9781"/>
          <w:tab w:val="right" w:leader="dot" w:pos="10205"/>
        </w:tabs>
        <w:rPr>
          <w:ins w:id="707" w:author="gwendolyn" w:date="2024-07-07T13:40:00Z"/>
          <w:del w:id="708" w:author="gwendolyn" w:date="2024-08-27T15:39:00Z"/>
        </w:rPr>
      </w:pPr>
      <w:ins w:id="709" w:author="gwendolyn" w:date="2024-07-07T13:40:00Z">
        <w:del w:id="710" w:author="gwendolyn" w:date="2024-08-27T15:39:00Z">
          <w:r>
            <w:delText xml:space="preserve">3.6.13. </w:delText>
          </w:r>
          <w:r>
            <w:rPr>
              <w:rFonts w:hint="eastAsia"/>
            </w:rPr>
            <w:delText>Cybersecurity and Data Protection</w:delText>
          </w:r>
          <w:r>
            <w:tab/>
          </w:r>
          <w:r>
            <w:fldChar w:fldCharType="begin"/>
          </w:r>
          <w:r>
            <w:delInstrText xml:space="preserve"> PAGEREF _Toc10350 \h </w:delInstrText>
          </w:r>
        </w:del>
      </w:ins>
      <w:del w:id="711" w:author="gwendolyn" w:date="2024-08-27T15:39:00Z"/>
      <w:ins w:id="712" w:author="gwendolyn" w:date="2024-07-07T13:40:00Z">
        <w:del w:id="713" w:author="gwendolyn" w:date="2024-08-27T15:39:00Z">
          <w:r>
            <w:fldChar w:fldCharType="separate"/>
          </w:r>
          <w:r>
            <w:delText>15</w:delText>
          </w:r>
          <w:r>
            <w:fldChar w:fldCharType="end"/>
          </w:r>
        </w:del>
      </w:ins>
    </w:p>
    <w:p w14:paraId="4A35270D" w14:textId="77777777" w:rsidR="00E12664" w:rsidRDefault="00261FCE">
      <w:pPr>
        <w:pStyle w:val="TOC2"/>
        <w:tabs>
          <w:tab w:val="clear" w:pos="9781"/>
          <w:tab w:val="right" w:leader="dot" w:pos="10205"/>
        </w:tabs>
        <w:rPr>
          <w:ins w:id="714" w:author="gwendolyn" w:date="2024-07-07T13:40:00Z"/>
          <w:del w:id="715" w:author="gwendolyn" w:date="2024-08-27T15:39:00Z"/>
        </w:rPr>
      </w:pPr>
      <w:ins w:id="716" w:author="gwendolyn" w:date="2024-07-07T13:40:00Z">
        <w:del w:id="717" w:author="gwendolyn" w:date="2024-08-27T15:39:00Z">
          <w:r>
            <w:rPr>
              <w:color w:val="00558C"/>
            </w:rPr>
            <w:delText xml:space="preserve">3.7. </w:delText>
          </w:r>
          <w:r>
            <w:rPr>
              <w:rFonts w:hint="eastAsia"/>
            </w:rPr>
            <w:delText>MANAGEMENT AND STAFF </w:delText>
          </w:r>
          <w:r>
            <w:tab/>
          </w:r>
          <w:r>
            <w:fldChar w:fldCharType="begin"/>
          </w:r>
          <w:r>
            <w:delInstrText xml:space="preserve"> PAGEREF _Toc23414 \h </w:delInstrText>
          </w:r>
        </w:del>
      </w:ins>
      <w:del w:id="718" w:author="gwendolyn" w:date="2024-08-27T15:39:00Z"/>
      <w:ins w:id="719" w:author="gwendolyn" w:date="2024-07-07T13:40:00Z">
        <w:del w:id="720" w:author="gwendolyn" w:date="2024-08-27T15:39:00Z">
          <w:r>
            <w:fldChar w:fldCharType="separate"/>
          </w:r>
          <w:r>
            <w:delText>15</w:delText>
          </w:r>
          <w:r>
            <w:fldChar w:fldCharType="end"/>
          </w:r>
        </w:del>
      </w:ins>
    </w:p>
    <w:p w14:paraId="4A35270E" w14:textId="77777777" w:rsidR="00E12664" w:rsidRDefault="00261FCE">
      <w:pPr>
        <w:pStyle w:val="TOC3"/>
        <w:tabs>
          <w:tab w:val="clear" w:pos="9781"/>
          <w:tab w:val="right" w:leader="dot" w:pos="10205"/>
        </w:tabs>
        <w:rPr>
          <w:ins w:id="721" w:author="gwendolyn" w:date="2024-07-07T13:40:00Z"/>
          <w:del w:id="722" w:author="gwendolyn" w:date="2024-08-27T15:39:00Z"/>
        </w:rPr>
      </w:pPr>
      <w:ins w:id="723" w:author="gwendolyn" w:date="2024-07-07T13:40:00Z">
        <w:del w:id="724" w:author="gwendolyn" w:date="2024-08-27T15:39:00Z">
          <w:r>
            <w:delText xml:space="preserve">3.7.1. </w:delText>
          </w:r>
          <w:r>
            <w:rPr>
              <w:rFonts w:hint="eastAsia"/>
            </w:rPr>
            <w:delText>PROJECT DEVELOPMENT AND CAPITAL WORKS PLAN</w:delText>
          </w:r>
          <w:r>
            <w:tab/>
          </w:r>
          <w:r>
            <w:fldChar w:fldCharType="begin"/>
          </w:r>
          <w:r>
            <w:delInstrText xml:space="preserve"> PAGEREF _Toc28300 \h </w:delInstrText>
          </w:r>
        </w:del>
      </w:ins>
      <w:del w:id="725" w:author="gwendolyn" w:date="2024-08-27T15:39:00Z"/>
      <w:ins w:id="726" w:author="gwendolyn" w:date="2024-07-07T13:40:00Z">
        <w:del w:id="727" w:author="gwendolyn" w:date="2024-08-27T15:39:00Z">
          <w:r>
            <w:fldChar w:fldCharType="separate"/>
          </w:r>
          <w:r>
            <w:delText>15</w:delText>
          </w:r>
          <w:r>
            <w:fldChar w:fldCharType="end"/>
          </w:r>
        </w:del>
      </w:ins>
    </w:p>
    <w:p w14:paraId="4A35270F" w14:textId="77777777" w:rsidR="00E12664" w:rsidRDefault="00261FCE">
      <w:pPr>
        <w:pStyle w:val="TOC3"/>
        <w:tabs>
          <w:tab w:val="clear" w:pos="9781"/>
          <w:tab w:val="right" w:leader="dot" w:pos="10205"/>
        </w:tabs>
        <w:rPr>
          <w:ins w:id="728" w:author="gwendolyn" w:date="2024-07-07T13:40:00Z"/>
          <w:del w:id="729" w:author="gwendolyn" w:date="2024-08-27T15:39:00Z"/>
        </w:rPr>
      </w:pPr>
      <w:ins w:id="730" w:author="gwendolyn" w:date="2024-07-07T13:40:00Z">
        <w:del w:id="731" w:author="gwendolyn" w:date="2024-08-27T15:39:00Z">
          <w:r>
            <w:delText xml:space="preserve">3.7.2. </w:delText>
          </w:r>
        </w:del>
      </w:ins>
      <w:ins w:id="732" w:author="gwendolyn" w:date="2024-07-19T16:19:00Z">
        <w:del w:id="733" w:author="gwendolyn" w:date="2024-08-27T15:39:00Z">
          <w:r>
            <w:rPr>
              <w:rFonts w:eastAsia="SimSun" w:hint="eastAsia"/>
              <w:lang w:eastAsia="zh-CN"/>
            </w:rPr>
            <w:delText>organisation</w:delText>
          </w:r>
        </w:del>
      </w:ins>
      <w:ins w:id="734" w:author="gwendolyn" w:date="2024-07-07T13:40:00Z">
        <w:del w:id="735" w:author="gwendolyn" w:date="2024-08-27T15:39:00Z">
          <w:r>
            <w:rPr>
              <w:rFonts w:hint="eastAsia"/>
            </w:rPr>
            <w:delText> MANAGEMENT STRUCTURE</w:delText>
          </w:r>
          <w:r>
            <w:tab/>
          </w:r>
          <w:r>
            <w:fldChar w:fldCharType="begin"/>
          </w:r>
          <w:r>
            <w:delInstrText xml:space="preserve"> PAGEREF _Toc6764 \h </w:delInstrText>
          </w:r>
        </w:del>
      </w:ins>
      <w:del w:id="736" w:author="gwendolyn" w:date="2024-08-27T15:39:00Z"/>
      <w:ins w:id="737" w:author="gwendolyn" w:date="2024-07-07T13:40:00Z">
        <w:del w:id="738" w:author="gwendolyn" w:date="2024-08-27T15:39:00Z">
          <w:r>
            <w:fldChar w:fldCharType="separate"/>
          </w:r>
          <w:r>
            <w:delText>15</w:delText>
          </w:r>
          <w:r>
            <w:fldChar w:fldCharType="end"/>
          </w:r>
        </w:del>
      </w:ins>
    </w:p>
    <w:p w14:paraId="4A352710" w14:textId="77777777" w:rsidR="00E12664" w:rsidRDefault="00261FCE">
      <w:pPr>
        <w:pStyle w:val="TOC3"/>
        <w:tabs>
          <w:tab w:val="clear" w:pos="9781"/>
          <w:tab w:val="right" w:leader="dot" w:pos="10205"/>
        </w:tabs>
        <w:rPr>
          <w:ins w:id="739" w:author="gwendolyn" w:date="2024-07-07T13:40:00Z"/>
          <w:del w:id="740" w:author="gwendolyn" w:date="2024-08-27T15:39:00Z"/>
        </w:rPr>
      </w:pPr>
      <w:ins w:id="741" w:author="gwendolyn" w:date="2024-07-07T13:40:00Z">
        <w:del w:id="742" w:author="gwendolyn" w:date="2024-08-27T15:39:00Z">
          <w:r>
            <w:delText xml:space="preserve">3.7.3. </w:delText>
          </w:r>
          <w:r>
            <w:rPr>
              <w:rFonts w:hint="eastAsia"/>
            </w:rPr>
            <w:delText>Integration of Digital Project Management Tools</w:delText>
          </w:r>
          <w:r>
            <w:tab/>
          </w:r>
          <w:r>
            <w:fldChar w:fldCharType="begin"/>
          </w:r>
          <w:r>
            <w:delInstrText xml:space="preserve"> PAGEREF _Toc27216 \h </w:delInstrText>
          </w:r>
        </w:del>
      </w:ins>
      <w:del w:id="743" w:author="gwendolyn" w:date="2024-08-27T15:39:00Z"/>
      <w:ins w:id="744" w:author="gwendolyn" w:date="2024-07-07T13:40:00Z">
        <w:del w:id="745" w:author="gwendolyn" w:date="2024-08-27T15:39:00Z">
          <w:r>
            <w:fldChar w:fldCharType="separate"/>
          </w:r>
          <w:r>
            <w:delText>15</w:delText>
          </w:r>
          <w:r>
            <w:fldChar w:fldCharType="end"/>
          </w:r>
        </w:del>
      </w:ins>
    </w:p>
    <w:p w14:paraId="4A352711" w14:textId="77777777" w:rsidR="00E12664" w:rsidRDefault="00261FCE">
      <w:pPr>
        <w:pStyle w:val="TOC3"/>
        <w:tabs>
          <w:tab w:val="clear" w:pos="9781"/>
          <w:tab w:val="right" w:leader="dot" w:pos="10205"/>
        </w:tabs>
        <w:rPr>
          <w:ins w:id="746" w:author="gwendolyn" w:date="2024-07-07T13:40:00Z"/>
          <w:del w:id="747" w:author="gwendolyn" w:date="2024-08-27T15:39:00Z"/>
        </w:rPr>
      </w:pPr>
      <w:ins w:id="748" w:author="gwendolyn" w:date="2024-07-07T13:40:00Z">
        <w:del w:id="749" w:author="gwendolyn" w:date="2024-08-27T15:39:00Z">
          <w:r>
            <w:delText xml:space="preserve">3.7.4. </w:delText>
          </w:r>
          <w:r>
            <w:rPr>
              <w:rFonts w:hint="eastAsia"/>
            </w:rPr>
            <w:delText>STRATEGIC GUIDANCE</w:delText>
          </w:r>
          <w:r>
            <w:tab/>
          </w:r>
          <w:r>
            <w:fldChar w:fldCharType="begin"/>
          </w:r>
          <w:r>
            <w:delInstrText xml:space="preserve"> PAGEREF _Toc14153 \h </w:delInstrText>
          </w:r>
        </w:del>
      </w:ins>
      <w:del w:id="750" w:author="gwendolyn" w:date="2024-08-27T15:39:00Z"/>
      <w:ins w:id="751" w:author="gwendolyn" w:date="2024-07-07T13:40:00Z">
        <w:del w:id="752" w:author="gwendolyn" w:date="2024-08-27T15:39:00Z">
          <w:r>
            <w:fldChar w:fldCharType="separate"/>
          </w:r>
          <w:r>
            <w:delText>15</w:delText>
          </w:r>
          <w:r>
            <w:fldChar w:fldCharType="end"/>
          </w:r>
        </w:del>
      </w:ins>
    </w:p>
    <w:p w14:paraId="4A352712" w14:textId="77777777" w:rsidR="00E12664" w:rsidRDefault="00261FCE">
      <w:pPr>
        <w:pStyle w:val="TOC3"/>
        <w:tabs>
          <w:tab w:val="clear" w:pos="9781"/>
          <w:tab w:val="right" w:leader="dot" w:pos="10205"/>
        </w:tabs>
        <w:rPr>
          <w:ins w:id="753" w:author="gwendolyn" w:date="2024-07-07T13:40:00Z"/>
          <w:del w:id="754" w:author="gwendolyn" w:date="2024-08-27T15:39:00Z"/>
        </w:rPr>
      </w:pPr>
      <w:ins w:id="755" w:author="gwendolyn" w:date="2024-07-07T13:40:00Z">
        <w:del w:id="756" w:author="gwendolyn" w:date="2024-08-27T15:39:00Z">
          <w:r>
            <w:delText xml:space="preserve">3.7.5. </w:delText>
          </w:r>
          <w:r>
            <w:rPr>
              <w:rFonts w:hint="eastAsia"/>
            </w:rPr>
            <w:delText>OPERATOR’S </w:delText>
          </w:r>
        </w:del>
      </w:ins>
      <w:ins w:id="757" w:author="gwendolyn" w:date="2024-07-19T16:19:00Z">
        <w:del w:id="758" w:author="gwendolyn" w:date="2024-08-27T15:39:00Z">
          <w:r>
            <w:rPr>
              <w:rFonts w:hint="eastAsia"/>
              <w:lang w:eastAsia="zh-CN"/>
            </w:rPr>
            <w:delText>organisation</w:delText>
          </w:r>
        </w:del>
      </w:ins>
      <w:ins w:id="759" w:author="gwendolyn" w:date="2024-07-07T13:40:00Z">
        <w:del w:id="760" w:author="gwendolyn" w:date="2024-08-27T15:39:00Z">
          <w:r>
            <w:rPr>
              <w:rFonts w:hint="eastAsia"/>
            </w:rPr>
            <w:delText>AL STRUCTURE</w:delText>
          </w:r>
          <w:r>
            <w:tab/>
          </w:r>
          <w:r>
            <w:fldChar w:fldCharType="begin"/>
          </w:r>
          <w:r>
            <w:delInstrText xml:space="preserve"> PAGEREF _Toc13539 \h </w:delInstrText>
          </w:r>
        </w:del>
      </w:ins>
      <w:del w:id="761" w:author="gwendolyn" w:date="2024-08-27T15:39:00Z"/>
      <w:ins w:id="762" w:author="gwendolyn" w:date="2024-07-07T13:40:00Z">
        <w:del w:id="763" w:author="gwendolyn" w:date="2024-08-27T15:39:00Z">
          <w:r>
            <w:fldChar w:fldCharType="separate"/>
          </w:r>
          <w:r>
            <w:delText>15</w:delText>
          </w:r>
          <w:r>
            <w:fldChar w:fldCharType="end"/>
          </w:r>
        </w:del>
      </w:ins>
    </w:p>
    <w:p w14:paraId="4A352713" w14:textId="77777777" w:rsidR="00E12664" w:rsidRDefault="00261FCE">
      <w:pPr>
        <w:pStyle w:val="TOC2"/>
        <w:tabs>
          <w:tab w:val="clear" w:pos="9781"/>
          <w:tab w:val="right" w:leader="dot" w:pos="10205"/>
        </w:tabs>
        <w:rPr>
          <w:ins w:id="764" w:author="gwendolyn" w:date="2024-07-07T13:40:00Z"/>
          <w:del w:id="765" w:author="gwendolyn" w:date="2024-08-27T15:39:00Z"/>
        </w:rPr>
      </w:pPr>
      <w:ins w:id="766" w:author="gwendolyn" w:date="2024-07-07T13:40:00Z">
        <w:del w:id="767" w:author="gwendolyn" w:date="2024-08-27T15:39:00Z">
          <w:r>
            <w:rPr>
              <w:color w:val="00558C"/>
            </w:rPr>
            <w:delText xml:space="preserve">3.8. </w:delText>
          </w:r>
          <w:r>
            <w:rPr>
              <w:rFonts w:hint="eastAsia"/>
            </w:rPr>
            <w:delText>ASSESSING RISK </w:delText>
          </w:r>
          <w:r>
            <w:tab/>
          </w:r>
          <w:r>
            <w:fldChar w:fldCharType="begin"/>
          </w:r>
          <w:r>
            <w:delInstrText xml:space="preserve"> PAGEREF _Toc32566 \h </w:delInstrText>
          </w:r>
        </w:del>
      </w:ins>
      <w:del w:id="768" w:author="gwendolyn" w:date="2024-08-27T15:39:00Z"/>
      <w:ins w:id="769" w:author="gwendolyn" w:date="2024-07-07T13:40:00Z">
        <w:del w:id="770" w:author="gwendolyn" w:date="2024-08-27T15:39:00Z">
          <w:r>
            <w:fldChar w:fldCharType="separate"/>
          </w:r>
          <w:r>
            <w:delText>15</w:delText>
          </w:r>
          <w:r>
            <w:fldChar w:fldCharType="end"/>
          </w:r>
        </w:del>
      </w:ins>
    </w:p>
    <w:p w14:paraId="4A352714" w14:textId="77777777" w:rsidR="00E12664" w:rsidRDefault="00261FCE">
      <w:pPr>
        <w:pStyle w:val="TOC3"/>
        <w:tabs>
          <w:tab w:val="clear" w:pos="9781"/>
          <w:tab w:val="right" w:leader="dot" w:pos="10205"/>
        </w:tabs>
        <w:rPr>
          <w:ins w:id="771" w:author="gwendolyn" w:date="2024-07-07T13:40:00Z"/>
          <w:del w:id="772" w:author="gwendolyn" w:date="2024-08-27T15:39:00Z"/>
        </w:rPr>
      </w:pPr>
      <w:ins w:id="773" w:author="gwendolyn" w:date="2024-07-07T13:40:00Z">
        <w:del w:id="774" w:author="gwendolyn" w:date="2024-08-27T15:39:00Z">
          <w:r>
            <w:delText xml:space="preserve">3.8.1. </w:delText>
          </w:r>
          <w:r>
            <w:rPr>
              <w:rFonts w:hint="eastAsia"/>
            </w:rPr>
            <w:delText>ELIMINATION OF RISK</w:delText>
          </w:r>
          <w:r>
            <w:tab/>
          </w:r>
          <w:r>
            <w:fldChar w:fldCharType="begin"/>
          </w:r>
          <w:r>
            <w:delInstrText xml:space="preserve"> PAGEREF _Toc17605 \h </w:delInstrText>
          </w:r>
        </w:del>
      </w:ins>
      <w:del w:id="775" w:author="gwendolyn" w:date="2024-08-27T15:39:00Z"/>
      <w:ins w:id="776" w:author="gwendolyn" w:date="2024-07-07T13:40:00Z">
        <w:del w:id="777" w:author="gwendolyn" w:date="2024-08-27T15:39:00Z">
          <w:r>
            <w:fldChar w:fldCharType="separate"/>
          </w:r>
          <w:r>
            <w:delText>15</w:delText>
          </w:r>
          <w:r>
            <w:fldChar w:fldCharType="end"/>
          </w:r>
        </w:del>
      </w:ins>
    </w:p>
    <w:p w14:paraId="4A352715" w14:textId="77777777" w:rsidR="00E12664" w:rsidRDefault="00261FCE">
      <w:pPr>
        <w:pStyle w:val="TOC3"/>
        <w:tabs>
          <w:tab w:val="clear" w:pos="9781"/>
          <w:tab w:val="right" w:leader="dot" w:pos="10205"/>
        </w:tabs>
        <w:rPr>
          <w:ins w:id="778" w:author="gwendolyn" w:date="2024-07-07T13:40:00Z"/>
          <w:del w:id="779" w:author="gwendolyn" w:date="2024-08-27T15:39:00Z"/>
        </w:rPr>
      </w:pPr>
      <w:ins w:id="780" w:author="gwendolyn" w:date="2024-07-07T13:40:00Z">
        <w:del w:id="781" w:author="gwendolyn" w:date="2024-08-27T15:39:00Z">
          <w:r>
            <w:delText xml:space="preserve">3.8.2. </w:delText>
          </w:r>
          <w:r>
            <w:rPr>
              <w:rFonts w:hint="eastAsia"/>
            </w:rPr>
            <w:delText>RISK ANALYSIS</w:delText>
          </w:r>
          <w:r>
            <w:tab/>
          </w:r>
          <w:r>
            <w:fldChar w:fldCharType="begin"/>
          </w:r>
          <w:r>
            <w:delInstrText xml:space="preserve"> PAGEREF _Toc6290 \h </w:delInstrText>
          </w:r>
        </w:del>
      </w:ins>
      <w:del w:id="782" w:author="gwendolyn" w:date="2024-08-27T15:39:00Z"/>
      <w:ins w:id="783" w:author="gwendolyn" w:date="2024-07-07T13:40:00Z">
        <w:del w:id="784" w:author="gwendolyn" w:date="2024-08-27T15:39:00Z">
          <w:r>
            <w:fldChar w:fldCharType="separate"/>
          </w:r>
          <w:r>
            <w:delText>16</w:delText>
          </w:r>
          <w:r>
            <w:fldChar w:fldCharType="end"/>
          </w:r>
        </w:del>
      </w:ins>
    </w:p>
    <w:p w14:paraId="4A352716" w14:textId="77777777" w:rsidR="00E12664" w:rsidRDefault="00261FCE">
      <w:pPr>
        <w:pStyle w:val="TOC3"/>
        <w:tabs>
          <w:tab w:val="clear" w:pos="9781"/>
          <w:tab w:val="right" w:leader="dot" w:pos="10205"/>
        </w:tabs>
        <w:rPr>
          <w:ins w:id="785" w:author="gwendolyn" w:date="2024-07-07T13:40:00Z"/>
          <w:del w:id="786" w:author="gwendolyn" w:date="2024-08-27T15:39:00Z"/>
        </w:rPr>
      </w:pPr>
      <w:ins w:id="787" w:author="gwendolyn" w:date="2024-07-07T13:40:00Z">
        <w:del w:id="788" w:author="gwendolyn" w:date="2024-08-27T15:39:00Z">
          <w:r>
            <w:delText xml:space="preserve">3.8.3. </w:delText>
          </w:r>
          <w:r>
            <w:rPr>
              <w:rFonts w:hint="eastAsia"/>
            </w:rPr>
            <w:delText>Implementation of Risk Management</w:delText>
          </w:r>
          <w:r>
            <w:tab/>
          </w:r>
          <w:r>
            <w:fldChar w:fldCharType="begin"/>
          </w:r>
          <w:r>
            <w:delInstrText xml:space="preserve"> PAGEREF _Toc8621 \h </w:delInstrText>
          </w:r>
        </w:del>
      </w:ins>
      <w:del w:id="789" w:author="gwendolyn" w:date="2024-08-27T15:39:00Z"/>
      <w:ins w:id="790" w:author="gwendolyn" w:date="2024-07-07T13:40:00Z">
        <w:del w:id="791" w:author="gwendolyn" w:date="2024-08-27T15:39:00Z">
          <w:r>
            <w:fldChar w:fldCharType="separate"/>
          </w:r>
          <w:r>
            <w:delText>16</w:delText>
          </w:r>
          <w:r>
            <w:fldChar w:fldCharType="end"/>
          </w:r>
        </w:del>
      </w:ins>
    </w:p>
    <w:p w14:paraId="4A352717" w14:textId="77777777" w:rsidR="00E12664" w:rsidRDefault="00261FCE">
      <w:pPr>
        <w:pStyle w:val="TOC3"/>
        <w:tabs>
          <w:tab w:val="clear" w:pos="9781"/>
          <w:tab w:val="right" w:leader="dot" w:pos="10205"/>
        </w:tabs>
        <w:rPr>
          <w:ins w:id="792" w:author="gwendolyn" w:date="2024-07-07T13:40:00Z"/>
          <w:del w:id="793" w:author="gwendolyn" w:date="2024-08-27T15:39:00Z"/>
        </w:rPr>
      </w:pPr>
      <w:ins w:id="794" w:author="gwendolyn" w:date="2024-07-07T13:40:00Z">
        <w:del w:id="795" w:author="gwendolyn" w:date="2024-08-27T15:39:00Z">
          <w:r>
            <w:delText xml:space="preserve">3.8.4. </w:delText>
          </w:r>
          <w:r>
            <w:rPr>
              <w:rFonts w:hint="eastAsia"/>
            </w:rPr>
            <w:delText>PEST ANALYSIS (POLITICAL, ECONOMICAL, SOCIAL, TECHNOLOGICAL) </w:delText>
          </w:r>
          <w:r>
            <w:tab/>
          </w:r>
          <w:r>
            <w:fldChar w:fldCharType="begin"/>
          </w:r>
          <w:r>
            <w:delInstrText xml:space="preserve"> PAGEREF _Toc14611 \h </w:delInstrText>
          </w:r>
        </w:del>
      </w:ins>
      <w:del w:id="796" w:author="gwendolyn" w:date="2024-08-27T15:39:00Z"/>
      <w:ins w:id="797" w:author="gwendolyn" w:date="2024-07-07T13:40:00Z">
        <w:del w:id="798" w:author="gwendolyn" w:date="2024-08-27T15:39:00Z">
          <w:r>
            <w:fldChar w:fldCharType="separate"/>
          </w:r>
          <w:r>
            <w:delText>16</w:delText>
          </w:r>
          <w:r>
            <w:fldChar w:fldCharType="end"/>
          </w:r>
        </w:del>
      </w:ins>
    </w:p>
    <w:p w14:paraId="4A352718" w14:textId="77777777" w:rsidR="00E12664" w:rsidRDefault="00261FCE">
      <w:pPr>
        <w:pStyle w:val="TOC3"/>
        <w:tabs>
          <w:tab w:val="clear" w:pos="9781"/>
          <w:tab w:val="right" w:leader="dot" w:pos="10205"/>
        </w:tabs>
        <w:rPr>
          <w:ins w:id="799" w:author="gwendolyn" w:date="2024-07-07T13:40:00Z"/>
          <w:del w:id="800" w:author="gwendolyn" w:date="2024-08-27T15:39:00Z"/>
        </w:rPr>
      </w:pPr>
      <w:ins w:id="801" w:author="gwendolyn" w:date="2024-07-07T13:40:00Z">
        <w:del w:id="802" w:author="gwendolyn" w:date="2024-08-27T15:39:00Z">
          <w:r>
            <w:delText xml:space="preserve">3.8.5. </w:delText>
          </w:r>
          <w:r>
            <w:rPr>
              <w:rFonts w:hint="eastAsia"/>
            </w:rPr>
            <w:delText>OPERATIONS RISK ASSESSMENT</w:delText>
          </w:r>
          <w:r>
            <w:tab/>
          </w:r>
          <w:r>
            <w:fldChar w:fldCharType="begin"/>
          </w:r>
          <w:r>
            <w:delInstrText xml:space="preserve"> PAGEREF _Toc16364 \h </w:delInstrText>
          </w:r>
        </w:del>
      </w:ins>
      <w:del w:id="803" w:author="gwendolyn" w:date="2024-08-27T15:39:00Z"/>
      <w:ins w:id="804" w:author="gwendolyn" w:date="2024-07-07T13:40:00Z">
        <w:del w:id="805" w:author="gwendolyn" w:date="2024-08-27T15:39:00Z">
          <w:r>
            <w:fldChar w:fldCharType="separate"/>
          </w:r>
          <w:r>
            <w:delText>16</w:delText>
          </w:r>
          <w:r>
            <w:fldChar w:fldCharType="end"/>
          </w:r>
        </w:del>
      </w:ins>
    </w:p>
    <w:p w14:paraId="4A352719" w14:textId="77777777" w:rsidR="00E12664" w:rsidRDefault="00261FCE">
      <w:pPr>
        <w:pStyle w:val="TOC2"/>
        <w:tabs>
          <w:tab w:val="clear" w:pos="9781"/>
          <w:tab w:val="right" w:leader="dot" w:pos="10205"/>
        </w:tabs>
        <w:rPr>
          <w:ins w:id="806" w:author="gwendolyn" w:date="2024-07-07T13:40:00Z"/>
          <w:del w:id="807" w:author="gwendolyn" w:date="2024-08-27T15:39:00Z"/>
        </w:rPr>
      </w:pPr>
      <w:ins w:id="808" w:author="gwendolyn" w:date="2024-07-07T13:40:00Z">
        <w:del w:id="809" w:author="gwendolyn" w:date="2024-08-27T15:39:00Z">
          <w:r>
            <w:rPr>
              <w:color w:val="00558C"/>
            </w:rPr>
            <w:delText xml:space="preserve">3.9. </w:delText>
          </w:r>
          <w:r>
            <w:rPr>
              <w:rFonts w:hint="eastAsia"/>
            </w:rPr>
            <w:delText>MONITORING AND EVALUATION OF THE PROJECT </w:delText>
          </w:r>
          <w:r>
            <w:tab/>
          </w:r>
          <w:r>
            <w:fldChar w:fldCharType="begin"/>
          </w:r>
          <w:r>
            <w:delInstrText xml:space="preserve"> PAGEREF _Toc21686 \h </w:delInstrText>
          </w:r>
        </w:del>
      </w:ins>
      <w:del w:id="810" w:author="gwendolyn" w:date="2024-08-27T15:39:00Z"/>
      <w:ins w:id="811" w:author="gwendolyn" w:date="2024-07-07T13:40:00Z">
        <w:del w:id="812" w:author="gwendolyn" w:date="2024-08-27T15:39:00Z">
          <w:r>
            <w:fldChar w:fldCharType="separate"/>
          </w:r>
          <w:r>
            <w:delText>16</w:delText>
          </w:r>
          <w:r>
            <w:fldChar w:fldCharType="end"/>
          </w:r>
        </w:del>
      </w:ins>
    </w:p>
    <w:p w14:paraId="4A35271A" w14:textId="77777777" w:rsidR="00E12664" w:rsidRDefault="00261FCE">
      <w:pPr>
        <w:pStyle w:val="TOC3"/>
        <w:tabs>
          <w:tab w:val="clear" w:pos="9781"/>
          <w:tab w:val="right" w:leader="dot" w:pos="10205"/>
        </w:tabs>
        <w:rPr>
          <w:ins w:id="813" w:author="gwendolyn" w:date="2024-07-07T13:40:00Z"/>
          <w:del w:id="814" w:author="gwendolyn" w:date="2024-08-27T15:39:00Z"/>
        </w:rPr>
      </w:pPr>
      <w:ins w:id="815" w:author="gwendolyn" w:date="2024-07-07T13:40:00Z">
        <w:del w:id="816" w:author="gwendolyn" w:date="2024-08-27T15:39:00Z">
          <w:r>
            <w:delText xml:space="preserve">3.9.1. </w:delText>
          </w:r>
          <w:r>
            <w:rPr>
              <w:rFonts w:hint="eastAsia"/>
            </w:rPr>
            <w:delText>MONITORING</w:delText>
          </w:r>
          <w:r>
            <w:tab/>
          </w:r>
          <w:r>
            <w:fldChar w:fldCharType="begin"/>
          </w:r>
          <w:r>
            <w:delInstrText xml:space="preserve"> PAGEREF _Toc10507 \h </w:delInstrText>
          </w:r>
        </w:del>
      </w:ins>
      <w:del w:id="817" w:author="gwendolyn" w:date="2024-08-27T15:39:00Z"/>
      <w:ins w:id="818" w:author="gwendolyn" w:date="2024-07-07T13:40:00Z">
        <w:del w:id="819" w:author="gwendolyn" w:date="2024-08-27T15:39:00Z">
          <w:r>
            <w:fldChar w:fldCharType="separate"/>
          </w:r>
          <w:r>
            <w:delText>16</w:delText>
          </w:r>
          <w:r>
            <w:fldChar w:fldCharType="end"/>
          </w:r>
        </w:del>
      </w:ins>
    </w:p>
    <w:p w14:paraId="4A35271B" w14:textId="77777777" w:rsidR="00E12664" w:rsidRDefault="00261FCE">
      <w:pPr>
        <w:pStyle w:val="TOC3"/>
        <w:tabs>
          <w:tab w:val="clear" w:pos="9781"/>
          <w:tab w:val="right" w:leader="dot" w:pos="10205"/>
        </w:tabs>
        <w:rPr>
          <w:ins w:id="820" w:author="gwendolyn" w:date="2024-07-07T13:40:00Z"/>
          <w:del w:id="821" w:author="gwendolyn" w:date="2024-08-27T15:39:00Z"/>
        </w:rPr>
      </w:pPr>
      <w:ins w:id="822" w:author="gwendolyn" w:date="2024-07-07T13:40:00Z">
        <w:del w:id="823" w:author="gwendolyn" w:date="2024-08-27T15:39:00Z">
          <w:r>
            <w:delText xml:space="preserve">3.9.2. </w:delText>
          </w:r>
          <w:r>
            <w:rPr>
              <w:rFonts w:hint="eastAsia"/>
            </w:rPr>
            <w:delText>EVALUATION</w:delText>
          </w:r>
          <w:r>
            <w:tab/>
          </w:r>
          <w:r>
            <w:fldChar w:fldCharType="begin"/>
          </w:r>
          <w:r>
            <w:delInstrText xml:space="preserve"> PAGEREF _Toc2014 \h </w:delInstrText>
          </w:r>
        </w:del>
      </w:ins>
      <w:del w:id="824" w:author="gwendolyn" w:date="2024-08-27T15:39:00Z"/>
      <w:ins w:id="825" w:author="gwendolyn" w:date="2024-07-07T13:40:00Z">
        <w:del w:id="826" w:author="gwendolyn" w:date="2024-08-27T15:39:00Z">
          <w:r>
            <w:fldChar w:fldCharType="separate"/>
          </w:r>
          <w:r>
            <w:delText>16</w:delText>
          </w:r>
          <w:r>
            <w:fldChar w:fldCharType="end"/>
          </w:r>
        </w:del>
      </w:ins>
    </w:p>
    <w:p w14:paraId="4A35271C" w14:textId="77777777" w:rsidR="00E12664" w:rsidRDefault="00261FCE">
      <w:pPr>
        <w:pStyle w:val="TOC1"/>
        <w:tabs>
          <w:tab w:val="clear" w:pos="9781"/>
          <w:tab w:val="right" w:leader="dot" w:pos="10205"/>
        </w:tabs>
        <w:rPr>
          <w:ins w:id="827" w:author="gwendolyn" w:date="2024-07-07T13:40:00Z"/>
          <w:del w:id="828" w:author="gwendolyn" w:date="2024-08-27T15:39:00Z"/>
        </w:rPr>
      </w:pPr>
      <w:ins w:id="829" w:author="gwendolyn" w:date="2024-07-07T13:40:00Z">
        <w:del w:id="830" w:author="gwendolyn" w:date="2024-08-27T15:39:00Z">
          <w:r>
            <w:rPr>
              <w:color w:val="00558C"/>
            </w:rPr>
            <w:delText xml:space="preserve">4. </w:delText>
          </w:r>
          <w:r>
            <w:rPr>
              <w:rFonts w:hint="eastAsia"/>
            </w:rPr>
            <w:delText>PROJECT DOCUMENTS </w:delText>
          </w:r>
          <w:r>
            <w:tab/>
          </w:r>
          <w:r>
            <w:rPr>
              <w:b w:val="0"/>
              <w:caps w:val="0"/>
            </w:rPr>
            <w:fldChar w:fldCharType="begin"/>
          </w:r>
          <w:r>
            <w:delInstrText xml:space="preserve"> PAGEREF _Toc23579 \h </w:delInstrText>
          </w:r>
        </w:del>
      </w:ins>
      <w:del w:id="831" w:author="gwendolyn" w:date="2024-08-27T15:39:00Z">
        <w:r>
          <w:rPr>
            <w:b w:val="0"/>
            <w:caps w:val="0"/>
          </w:rPr>
        </w:r>
      </w:del>
      <w:ins w:id="832" w:author="gwendolyn" w:date="2024-07-07T13:40:00Z">
        <w:del w:id="833" w:author="gwendolyn" w:date="2024-08-27T15:39:00Z">
          <w:r>
            <w:rPr>
              <w:b w:val="0"/>
              <w:caps w:val="0"/>
            </w:rPr>
            <w:fldChar w:fldCharType="separate"/>
          </w:r>
          <w:r>
            <w:delText>17</w:delText>
          </w:r>
          <w:r>
            <w:rPr>
              <w:b w:val="0"/>
              <w:caps w:val="0"/>
            </w:rPr>
            <w:fldChar w:fldCharType="end"/>
          </w:r>
        </w:del>
      </w:ins>
    </w:p>
    <w:p w14:paraId="4A35271D" w14:textId="77777777" w:rsidR="00E12664" w:rsidRDefault="00261FCE">
      <w:pPr>
        <w:pStyle w:val="TOC2"/>
        <w:tabs>
          <w:tab w:val="clear" w:pos="9781"/>
          <w:tab w:val="right" w:leader="dot" w:pos="10205"/>
        </w:tabs>
        <w:rPr>
          <w:ins w:id="834" w:author="gwendolyn" w:date="2024-07-07T13:40:00Z"/>
          <w:del w:id="835" w:author="gwendolyn" w:date="2024-08-27T15:39:00Z"/>
        </w:rPr>
      </w:pPr>
      <w:ins w:id="836" w:author="gwendolyn" w:date="2024-07-07T13:40:00Z">
        <w:del w:id="837" w:author="gwendolyn" w:date="2024-08-27T15:39:00Z">
          <w:r>
            <w:rPr>
              <w:color w:val="00558C"/>
            </w:rPr>
            <w:delText xml:space="preserve">4.1. </w:delText>
          </w:r>
          <w:r>
            <w:rPr>
              <w:rFonts w:hint="eastAsia"/>
            </w:rPr>
            <w:delText>LIST OF DOCUMENTS </w:delText>
          </w:r>
          <w:r>
            <w:tab/>
          </w:r>
          <w:r>
            <w:fldChar w:fldCharType="begin"/>
          </w:r>
          <w:r>
            <w:delInstrText xml:space="preserve"> PAGEREF _Toc16563 \h </w:delInstrText>
          </w:r>
        </w:del>
      </w:ins>
      <w:del w:id="838" w:author="gwendolyn" w:date="2024-08-27T15:39:00Z"/>
      <w:ins w:id="839" w:author="gwendolyn" w:date="2024-07-07T13:40:00Z">
        <w:del w:id="840" w:author="gwendolyn" w:date="2024-08-27T15:39:00Z">
          <w:r>
            <w:fldChar w:fldCharType="separate"/>
          </w:r>
          <w:r>
            <w:delText>17</w:delText>
          </w:r>
          <w:r>
            <w:fldChar w:fldCharType="end"/>
          </w:r>
        </w:del>
      </w:ins>
    </w:p>
    <w:p w14:paraId="4A35271E" w14:textId="77777777" w:rsidR="00E12664" w:rsidRDefault="00261FCE">
      <w:pPr>
        <w:pStyle w:val="TOC2"/>
        <w:tabs>
          <w:tab w:val="clear" w:pos="9781"/>
          <w:tab w:val="right" w:leader="dot" w:pos="10205"/>
        </w:tabs>
        <w:rPr>
          <w:ins w:id="841" w:author="gwendolyn" w:date="2024-07-07T13:40:00Z"/>
          <w:del w:id="842" w:author="gwendolyn" w:date="2024-08-27T15:39:00Z"/>
        </w:rPr>
      </w:pPr>
      <w:ins w:id="843" w:author="gwendolyn" w:date="2024-07-07T13:40:00Z">
        <w:del w:id="844" w:author="gwendolyn" w:date="2024-08-27T15:39:00Z">
          <w:r>
            <w:rPr>
              <w:color w:val="00558C"/>
            </w:rPr>
            <w:delText xml:space="preserve">4.2. </w:delText>
          </w:r>
          <w:r>
            <w:rPr>
              <w:rFonts w:hint="eastAsia"/>
            </w:rPr>
            <w:delText>OTHER DOCUMENTS</w:delText>
          </w:r>
          <w:r>
            <w:tab/>
          </w:r>
          <w:r>
            <w:fldChar w:fldCharType="begin"/>
          </w:r>
          <w:r>
            <w:delInstrText xml:space="preserve"> PAGEREF _Toc5299 \h </w:delInstrText>
          </w:r>
        </w:del>
      </w:ins>
      <w:del w:id="845" w:author="gwendolyn" w:date="2024-08-27T15:39:00Z"/>
      <w:ins w:id="846" w:author="gwendolyn" w:date="2024-07-07T13:40:00Z">
        <w:del w:id="847" w:author="gwendolyn" w:date="2024-08-27T15:39:00Z">
          <w:r>
            <w:fldChar w:fldCharType="separate"/>
          </w:r>
          <w:r>
            <w:delText>17</w:delText>
          </w:r>
          <w:r>
            <w:fldChar w:fldCharType="end"/>
          </w:r>
        </w:del>
      </w:ins>
    </w:p>
    <w:p w14:paraId="4A35271F" w14:textId="77777777" w:rsidR="00E12664" w:rsidRDefault="00261FCE">
      <w:pPr>
        <w:pStyle w:val="TOC1"/>
        <w:tabs>
          <w:tab w:val="clear" w:pos="9781"/>
          <w:tab w:val="right" w:leader="dot" w:pos="10205"/>
        </w:tabs>
        <w:rPr>
          <w:ins w:id="848" w:author="gwendolyn" w:date="2024-07-07T13:40:00Z"/>
          <w:del w:id="849" w:author="gwendolyn" w:date="2024-08-27T15:39:00Z"/>
        </w:rPr>
      </w:pPr>
      <w:ins w:id="850" w:author="gwendolyn" w:date="2024-07-07T13:40:00Z">
        <w:del w:id="851" w:author="gwendolyn" w:date="2024-08-27T15:39:00Z">
          <w:r>
            <w:rPr>
              <w:color w:val="00558C"/>
            </w:rPr>
            <w:delText xml:space="preserve">5. </w:delText>
          </w:r>
          <w:r>
            <w:rPr>
              <w:rFonts w:hint="eastAsia"/>
            </w:rPr>
            <w:delText>ACRONYMS</w:delText>
          </w:r>
          <w:r>
            <w:tab/>
          </w:r>
          <w:r>
            <w:rPr>
              <w:b w:val="0"/>
              <w:caps w:val="0"/>
            </w:rPr>
            <w:fldChar w:fldCharType="begin"/>
          </w:r>
          <w:r>
            <w:delInstrText xml:space="preserve"> PAGEREF _Toc25164 \h </w:delInstrText>
          </w:r>
        </w:del>
      </w:ins>
      <w:del w:id="852" w:author="gwendolyn" w:date="2024-08-27T15:39:00Z">
        <w:r>
          <w:rPr>
            <w:b w:val="0"/>
            <w:caps w:val="0"/>
          </w:rPr>
        </w:r>
      </w:del>
      <w:ins w:id="853" w:author="gwendolyn" w:date="2024-07-07T13:40:00Z">
        <w:del w:id="854" w:author="gwendolyn" w:date="2024-08-27T15:39:00Z">
          <w:r>
            <w:rPr>
              <w:b w:val="0"/>
              <w:caps w:val="0"/>
            </w:rPr>
            <w:fldChar w:fldCharType="separate"/>
          </w:r>
          <w:r>
            <w:delText>18</w:delText>
          </w:r>
          <w:r>
            <w:rPr>
              <w:b w:val="0"/>
              <w:caps w:val="0"/>
            </w:rPr>
            <w:fldChar w:fldCharType="end"/>
          </w:r>
        </w:del>
      </w:ins>
    </w:p>
    <w:p w14:paraId="4A352720" w14:textId="77777777" w:rsidR="00E12664" w:rsidRDefault="00261FCE">
      <w:pPr>
        <w:pStyle w:val="TOC1"/>
        <w:tabs>
          <w:tab w:val="clear" w:pos="9781"/>
          <w:tab w:val="right" w:leader="dot" w:pos="10205"/>
        </w:tabs>
        <w:rPr>
          <w:ins w:id="855" w:author="gwendolyn" w:date="2024-07-07T13:40:00Z"/>
          <w:del w:id="856" w:author="gwendolyn" w:date="2024-08-27T15:39:00Z"/>
        </w:rPr>
      </w:pPr>
      <w:ins w:id="857" w:author="gwendolyn" w:date="2024-07-07T13:40:00Z">
        <w:del w:id="858" w:author="gwendolyn" w:date="2024-08-27T15:39:00Z">
          <w:r>
            <w:rPr>
              <w:color w:val="00558C"/>
            </w:rPr>
            <w:delText xml:space="preserve">6. </w:delText>
          </w:r>
          <w:r>
            <w:rPr>
              <w:rFonts w:hint="eastAsia"/>
            </w:rPr>
            <w:delText>FURTHER INFORMATION </w:delText>
          </w:r>
          <w:r>
            <w:tab/>
          </w:r>
          <w:r>
            <w:rPr>
              <w:b w:val="0"/>
              <w:caps w:val="0"/>
            </w:rPr>
            <w:fldChar w:fldCharType="begin"/>
          </w:r>
          <w:r>
            <w:delInstrText xml:space="preserve"> PAGEREF _Toc28640 \h </w:delInstrText>
          </w:r>
        </w:del>
      </w:ins>
      <w:del w:id="859" w:author="gwendolyn" w:date="2024-08-27T15:39:00Z">
        <w:r>
          <w:rPr>
            <w:b w:val="0"/>
            <w:caps w:val="0"/>
          </w:rPr>
        </w:r>
      </w:del>
      <w:ins w:id="860" w:author="gwendolyn" w:date="2024-07-07T13:40:00Z">
        <w:del w:id="861" w:author="gwendolyn" w:date="2024-08-27T15:39:00Z">
          <w:r>
            <w:rPr>
              <w:b w:val="0"/>
              <w:caps w:val="0"/>
            </w:rPr>
            <w:fldChar w:fldCharType="separate"/>
          </w:r>
          <w:r>
            <w:delText>19</w:delText>
          </w:r>
          <w:r>
            <w:rPr>
              <w:b w:val="0"/>
              <w:caps w:val="0"/>
            </w:rPr>
            <w:fldChar w:fldCharType="end"/>
          </w:r>
        </w:del>
      </w:ins>
    </w:p>
    <w:p w14:paraId="4A352721" w14:textId="77777777" w:rsidR="00E12664" w:rsidRDefault="00261FCE">
      <w:pPr>
        <w:pStyle w:val="TOC1"/>
        <w:tabs>
          <w:tab w:val="clear" w:pos="9781"/>
          <w:tab w:val="right" w:leader="dot" w:pos="10205"/>
        </w:tabs>
        <w:rPr>
          <w:ins w:id="862" w:author="gwendolyn" w:date="2024-08-27T15:39:00Z"/>
        </w:rPr>
      </w:pPr>
      <w:ins w:id="863" w:author="gwendolyn" w:date="2024-08-27T15:39:00Z">
        <w:r>
          <w:rPr>
            <w:color w:val="00558C"/>
          </w:rPr>
          <w:t xml:space="preserve">1. </w:t>
        </w:r>
        <w:r>
          <w:rPr>
            <w:rFonts w:hint="eastAsia"/>
            <w:lang w:val="en-US" w:eastAsia="zh-CN"/>
          </w:rPr>
          <w:t>Introduction</w:t>
        </w:r>
        <w:r>
          <w:tab/>
        </w:r>
        <w:r>
          <w:fldChar w:fldCharType="begin"/>
        </w:r>
        <w:r>
          <w:instrText xml:space="preserve"> PAGEREF _Toc25622 \h </w:instrText>
        </w:r>
      </w:ins>
      <w:ins w:id="864" w:author="gwendolyn" w:date="2024-08-27T15:39:00Z">
        <w:r>
          <w:fldChar w:fldCharType="separate"/>
        </w:r>
        <w:r>
          <w:t>6</w:t>
        </w:r>
        <w:r>
          <w:fldChar w:fldCharType="end"/>
        </w:r>
      </w:ins>
    </w:p>
    <w:p w14:paraId="4A352722" w14:textId="77777777" w:rsidR="00E12664" w:rsidRDefault="00261FCE">
      <w:pPr>
        <w:pStyle w:val="TOC1"/>
        <w:tabs>
          <w:tab w:val="clear" w:pos="9781"/>
          <w:tab w:val="right" w:leader="dot" w:pos="10205"/>
        </w:tabs>
        <w:rPr>
          <w:ins w:id="865" w:author="gwendolyn" w:date="2024-08-27T15:39:00Z"/>
        </w:rPr>
      </w:pPr>
      <w:ins w:id="866" w:author="gwendolyn" w:date="2024-08-27T15:39:00Z">
        <w:r>
          <w:rPr>
            <w:color w:val="00558C"/>
          </w:rPr>
          <w:t xml:space="preserve">2. </w:t>
        </w:r>
        <w:r>
          <w:rPr>
            <w:rFonts w:hint="eastAsia"/>
            <w:lang w:val="en-US" w:eastAsia="zh-CN"/>
          </w:rPr>
          <w:t>PROJECT MANAGEMENT PROCEDURE/STRATEGY</w:t>
        </w:r>
        <w:r>
          <w:tab/>
        </w:r>
        <w:r>
          <w:fldChar w:fldCharType="begin"/>
        </w:r>
        <w:r>
          <w:instrText xml:space="preserve"> PAGEREF _Toc27925 \h </w:instrText>
        </w:r>
      </w:ins>
      <w:ins w:id="867" w:author="gwendolyn" w:date="2024-08-27T15:39:00Z">
        <w:r>
          <w:fldChar w:fldCharType="separate"/>
        </w:r>
        <w:r>
          <w:t>6</w:t>
        </w:r>
        <w:r>
          <w:fldChar w:fldCharType="end"/>
        </w:r>
      </w:ins>
    </w:p>
    <w:p w14:paraId="4A352723" w14:textId="77777777" w:rsidR="00E12664" w:rsidRDefault="00261FCE">
      <w:pPr>
        <w:pStyle w:val="TOC2"/>
        <w:tabs>
          <w:tab w:val="clear" w:pos="9781"/>
          <w:tab w:val="right" w:leader="dot" w:pos="10205"/>
        </w:tabs>
        <w:rPr>
          <w:ins w:id="868" w:author="gwendolyn" w:date="2024-08-27T15:39:00Z"/>
        </w:rPr>
      </w:pPr>
      <w:ins w:id="869" w:author="gwendolyn" w:date="2024-08-27T15:39:00Z">
        <w:r>
          <w:rPr>
            <w:color w:val="00558C"/>
          </w:rPr>
          <w:t xml:space="preserve">2.1. </w:t>
        </w:r>
        <w:r>
          <w:t>PROJECT MANAGEMENT</w:t>
        </w:r>
        <w:r>
          <w:tab/>
        </w:r>
        <w:r>
          <w:fldChar w:fldCharType="begin"/>
        </w:r>
        <w:r>
          <w:instrText xml:space="preserve"> PAGEREF _Toc6081 \h </w:instrText>
        </w:r>
      </w:ins>
      <w:ins w:id="870" w:author="gwendolyn" w:date="2024-08-27T15:39:00Z">
        <w:r>
          <w:fldChar w:fldCharType="separate"/>
        </w:r>
        <w:r>
          <w:t>6</w:t>
        </w:r>
        <w:r>
          <w:fldChar w:fldCharType="end"/>
        </w:r>
      </w:ins>
    </w:p>
    <w:p w14:paraId="4A352724" w14:textId="77777777" w:rsidR="00E12664" w:rsidRDefault="00261FCE">
      <w:pPr>
        <w:pStyle w:val="TOC2"/>
        <w:tabs>
          <w:tab w:val="clear" w:pos="9781"/>
          <w:tab w:val="right" w:leader="dot" w:pos="10205"/>
        </w:tabs>
        <w:rPr>
          <w:ins w:id="871" w:author="gwendolyn" w:date="2024-08-27T15:39:00Z"/>
        </w:rPr>
      </w:pPr>
      <w:ins w:id="872" w:author="gwendolyn" w:date="2024-08-27T15:39:00Z">
        <w:r>
          <w:rPr>
            <w:color w:val="00558C"/>
          </w:rPr>
          <w:t xml:space="preserve">2.2. </w:t>
        </w:r>
        <w:r>
          <w:t>PROJECT BOARD MAKEUP</w:t>
        </w:r>
        <w:r>
          <w:tab/>
        </w:r>
        <w:r>
          <w:fldChar w:fldCharType="begin"/>
        </w:r>
        <w:r>
          <w:instrText xml:space="preserve"> PAGEREF _Toc242 \h </w:instrText>
        </w:r>
      </w:ins>
      <w:ins w:id="873" w:author="gwendolyn" w:date="2024-08-27T15:39:00Z">
        <w:r>
          <w:fldChar w:fldCharType="separate"/>
        </w:r>
        <w:r>
          <w:t>6</w:t>
        </w:r>
        <w:r>
          <w:fldChar w:fldCharType="end"/>
        </w:r>
      </w:ins>
    </w:p>
    <w:p w14:paraId="4A352725" w14:textId="77777777" w:rsidR="00E12664" w:rsidRDefault="00261FCE">
      <w:pPr>
        <w:pStyle w:val="TOC2"/>
        <w:tabs>
          <w:tab w:val="clear" w:pos="9781"/>
          <w:tab w:val="right" w:leader="dot" w:pos="10205"/>
        </w:tabs>
        <w:rPr>
          <w:ins w:id="874" w:author="gwendolyn" w:date="2024-08-27T15:39:00Z"/>
        </w:rPr>
      </w:pPr>
      <w:ins w:id="875" w:author="gwendolyn" w:date="2024-08-27T15:39:00Z">
        <w:r>
          <w:rPr>
            <w:color w:val="00558C"/>
          </w:rPr>
          <w:t xml:space="preserve">2.3. </w:t>
        </w:r>
        <w:r>
          <w:t>EXAMPLE OF REPORTING PROCEDURE DOCUMENT</w:t>
        </w:r>
        <w:r>
          <w:tab/>
        </w:r>
        <w:r>
          <w:fldChar w:fldCharType="begin"/>
        </w:r>
        <w:r>
          <w:instrText xml:space="preserve"> PAGEREF _Toc6959 \h </w:instrText>
        </w:r>
      </w:ins>
      <w:ins w:id="876" w:author="gwendolyn" w:date="2024-08-27T15:39:00Z">
        <w:r>
          <w:fldChar w:fldCharType="separate"/>
        </w:r>
        <w:r>
          <w:t>7</w:t>
        </w:r>
        <w:r>
          <w:fldChar w:fldCharType="end"/>
        </w:r>
      </w:ins>
    </w:p>
    <w:p w14:paraId="4A352726" w14:textId="77777777" w:rsidR="00E12664" w:rsidRDefault="00261FCE">
      <w:pPr>
        <w:pStyle w:val="TOC2"/>
        <w:tabs>
          <w:tab w:val="clear" w:pos="9781"/>
          <w:tab w:val="right" w:leader="dot" w:pos="10205"/>
        </w:tabs>
        <w:rPr>
          <w:ins w:id="877" w:author="gwendolyn" w:date="2024-08-27T15:39:00Z"/>
        </w:rPr>
      </w:pPr>
      <w:ins w:id="878" w:author="gwendolyn" w:date="2024-08-27T15:39:00Z">
        <w:r>
          <w:rPr>
            <w:color w:val="00558C"/>
          </w:rPr>
          <w:t xml:space="preserve">2.4. </w:t>
        </w:r>
        <w:r>
          <w:t>PROJECT STRATEGY AND COMPONENTS</w:t>
        </w:r>
        <w:r>
          <w:tab/>
        </w:r>
        <w:r>
          <w:fldChar w:fldCharType="begin"/>
        </w:r>
        <w:r>
          <w:instrText xml:space="preserve"> PAGEREF _Toc22204 \h </w:instrText>
        </w:r>
      </w:ins>
      <w:ins w:id="879" w:author="gwendolyn" w:date="2024-08-27T15:39:00Z">
        <w:r>
          <w:fldChar w:fldCharType="separate"/>
        </w:r>
        <w:r>
          <w:t>8</w:t>
        </w:r>
        <w:r>
          <w:fldChar w:fldCharType="end"/>
        </w:r>
      </w:ins>
    </w:p>
    <w:p w14:paraId="4A352727" w14:textId="77777777" w:rsidR="00E12664" w:rsidRDefault="00261FCE">
      <w:pPr>
        <w:pStyle w:val="TOC1"/>
        <w:tabs>
          <w:tab w:val="clear" w:pos="9781"/>
          <w:tab w:val="right" w:leader="dot" w:pos="10205"/>
        </w:tabs>
        <w:rPr>
          <w:ins w:id="880" w:author="gwendolyn" w:date="2024-08-27T15:39:00Z"/>
        </w:rPr>
      </w:pPr>
      <w:ins w:id="881" w:author="gwendolyn" w:date="2024-08-27T15:39:00Z">
        <w:r>
          <w:rPr>
            <w:color w:val="00558C"/>
          </w:rPr>
          <w:t xml:space="preserve">3. </w:t>
        </w:r>
        <w:r>
          <w:rPr>
            <w:rFonts w:hint="eastAsia"/>
          </w:rPr>
          <w:t>THE BUSINESS PLAN</w:t>
        </w:r>
        <w:r>
          <w:tab/>
        </w:r>
        <w:r>
          <w:fldChar w:fldCharType="begin"/>
        </w:r>
        <w:r>
          <w:instrText xml:space="preserve"> PAGEREF _Toc8764 \h </w:instrText>
        </w:r>
      </w:ins>
      <w:ins w:id="882" w:author="gwendolyn" w:date="2024-08-27T15:39:00Z">
        <w:r>
          <w:fldChar w:fldCharType="separate"/>
        </w:r>
        <w:r>
          <w:t>9</w:t>
        </w:r>
        <w:r>
          <w:fldChar w:fldCharType="end"/>
        </w:r>
      </w:ins>
    </w:p>
    <w:p w14:paraId="4A352728" w14:textId="77777777" w:rsidR="00E12664" w:rsidRDefault="00261FCE">
      <w:pPr>
        <w:pStyle w:val="TOC2"/>
        <w:tabs>
          <w:tab w:val="clear" w:pos="9781"/>
          <w:tab w:val="right" w:leader="dot" w:pos="10205"/>
        </w:tabs>
        <w:rPr>
          <w:ins w:id="883" w:author="gwendolyn" w:date="2024-08-27T15:39:00Z"/>
        </w:rPr>
      </w:pPr>
      <w:ins w:id="884" w:author="gwendolyn" w:date="2024-08-27T15:39:00Z">
        <w:r>
          <w:rPr>
            <w:color w:val="00558C"/>
          </w:rPr>
          <w:t xml:space="preserve">3.1. </w:t>
        </w:r>
        <w:r>
          <w:rPr>
            <w:rFonts w:hint="eastAsia"/>
            <w:lang w:eastAsia="zh"/>
          </w:rPr>
          <w:t>P</w:t>
        </w:r>
        <w:r>
          <w:rPr>
            <w:rFonts w:hint="eastAsia"/>
          </w:rPr>
          <w:t>ROJECT DESCRIPTION</w:t>
        </w:r>
        <w:r>
          <w:tab/>
        </w:r>
        <w:r>
          <w:fldChar w:fldCharType="begin"/>
        </w:r>
        <w:r>
          <w:instrText xml:space="preserve"> PAGEREF _Toc11890 \h </w:instrText>
        </w:r>
      </w:ins>
      <w:ins w:id="885" w:author="gwendolyn" w:date="2024-08-27T15:39:00Z">
        <w:r>
          <w:fldChar w:fldCharType="separate"/>
        </w:r>
        <w:r>
          <w:t>9</w:t>
        </w:r>
        <w:r>
          <w:fldChar w:fldCharType="end"/>
        </w:r>
      </w:ins>
    </w:p>
    <w:p w14:paraId="4A352729" w14:textId="77777777" w:rsidR="00E12664" w:rsidRDefault="00261FCE">
      <w:pPr>
        <w:pStyle w:val="TOC3"/>
        <w:tabs>
          <w:tab w:val="clear" w:pos="9781"/>
          <w:tab w:val="right" w:leader="dot" w:pos="10205"/>
        </w:tabs>
        <w:rPr>
          <w:ins w:id="886" w:author="gwendolyn" w:date="2024-08-27T15:39:00Z"/>
        </w:rPr>
      </w:pPr>
      <w:ins w:id="887" w:author="gwendolyn" w:date="2024-08-27T15:39:00Z">
        <w:r>
          <w:t xml:space="preserve">3.1.1. </w:t>
        </w:r>
        <w:r>
          <w:rPr>
            <w:rFonts w:hint="eastAsia"/>
          </w:rPr>
          <w:t>INTRODUCTION (EXECUTIVE SUMMARY) </w:t>
        </w:r>
        <w:r>
          <w:tab/>
        </w:r>
        <w:r>
          <w:fldChar w:fldCharType="begin"/>
        </w:r>
        <w:r>
          <w:instrText xml:space="preserve"> PAGEREF _Toc16925 \h </w:instrText>
        </w:r>
      </w:ins>
      <w:ins w:id="888" w:author="gwendolyn" w:date="2024-08-27T15:39:00Z">
        <w:r>
          <w:fldChar w:fldCharType="separate"/>
        </w:r>
        <w:r>
          <w:t>9</w:t>
        </w:r>
        <w:r>
          <w:fldChar w:fldCharType="end"/>
        </w:r>
      </w:ins>
    </w:p>
    <w:p w14:paraId="4A35272A" w14:textId="77777777" w:rsidR="00E12664" w:rsidRDefault="00261FCE">
      <w:pPr>
        <w:pStyle w:val="TOC3"/>
        <w:tabs>
          <w:tab w:val="clear" w:pos="9781"/>
          <w:tab w:val="right" w:leader="dot" w:pos="10205"/>
        </w:tabs>
        <w:rPr>
          <w:ins w:id="889" w:author="gwendolyn" w:date="2024-08-27T15:39:00Z"/>
        </w:rPr>
      </w:pPr>
      <w:ins w:id="890" w:author="gwendolyn" w:date="2024-08-27T15:39:00Z">
        <w:r>
          <w:t xml:space="preserve">3.1.2. </w:t>
        </w:r>
        <w:r>
          <w:rPr>
            <w:rFonts w:hint="eastAsia"/>
          </w:rPr>
          <w:t>DESCRIPTION OF PROJECT</w:t>
        </w:r>
        <w:r>
          <w:tab/>
        </w:r>
        <w:r>
          <w:fldChar w:fldCharType="begin"/>
        </w:r>
        <w:r>
          <w:instrText xml:space="preserve"> PAGEREF _Toc4325 \h </w:instrText>
        </w:r>
      </w:ins>
      <w:ins w:id="891" w:author="gwendolyn" w:date="2024-08-27T15:39:00Z">
        <w:r>
          <w:fldChar w:fldCharType="separate"/>
        </w:r>
        <w:r>
          <w:t>9</w:t>
        </w:r>
        <w:r>
          <w:fldChar w:fldCharType="end"/>
        </w:r>
      </w:ins>
    </w:p>
    <w:p w14:paraId="4A35272B" w14:textId="77777777" w:rsidR="00E12664" w:rsidRDefault="00261FCE">
      <w:pPr>
        <w:pStyle w:val="TOC3"/>
        <w:tabs>
          <w:tab w:val="clear" w:pos="9781"/>
          <w:tab w:val="right" w:leader="dot" w:pos="10205"/>
        </w:tabs>
        <w:rPr>
          <w:ins w:id="892" w:author="gwendolyn" w:date="2024-08-27T15:39:00Z"/>
        </w:rPr>
      </w:pPr>
      <w:ins w:id="893" w:author="gwendolyn" w:date="2024-08-27T15:39:00Z">
        <w:r>
          <w:t xml:space="preserve">3.1.3. </w:t>
        </w:r>
        <w:r>
          <w:rPr>
            <w:rFonts w:hint="eastAsia"/>
          </w:rPr>
          <w:t>PUBLIC BENEFITS</w:t>
        </w:r>
        <w:r>
          <w:tab/>
        </w:r>
        <w:r>
          <w:fldChar w:fldCharType="begin"/>
        </w:r>
        <w:r>
          <w:instrText xml:space="preserve"> PAGEREF _Toc12065 \h </w:instrText>
        </w:r>
      </w:ins>
      <w:ins w:id="894" w:author="gwendolyn" w:date="2024-08-27T15:39:00Z">
        <w:r>
          <w:fldChar w:fldCharType="separate"/>
        </w:r>
        <w:r>
          <w:t>9</w:t>
        </w:r>
        <w:r>
          <w:fldChar w:fldCharType="end"/>
        </w:r>
      </w:ins>
    </w:p>
    <w:p w14:paraId="4A35272C" w14:textId="77777777" w:rsidR="00E12664" w:rsidRDefault="00261FCE">
      <w:pPr>
        <w:pStyle w:val="TOC3"/>
        <w:tabs>
          <w:tab w:val="clear" w:pos="9781"/>
          <w:tab w:val="right" w:leader="dot" w:pos="10205"/>
        </w:tabs>
        <w:rPr>
          <w:ins w:id="895" w:author="gwendolyn" w:date="2024-08-27T15:39:00Z"/>
        </w:rPr>
      </w:pPr>
      <w:ins w:id="896" w:author="gwendolyn" w:date="2024-08-27T15:39:00Z">
        <w:r>
          <w:t xml:space="preserve">3.1.4. </w:t>
        </w:r>
        <w:r>
          <w:rPr>
            <w:rFonts w:hint="eastAsia"/>
          </w:rPr>
          <w:t>FINANCIAL FUTURE</w:t>
        </w:r>
        <w:r>
          <w:tab/>
        </w:r>
        <w:r>
          <w:fldChar w:fldCharType="begin"/>
        </w:r>
        <w:r>
          <w:instrText xml:space="preserve"> PAGEREF _Toc31969 \h </w:instrText>
        </w:r>
      </w:ins>
      <w:ins w:id="897" w:author="gwendolyn" w:date="2024-08-27T15:39:00Z">
        <w:r>
          <w:fldChar w:fldCharType="separate"/>
        </w:r>
        <w:r>
          <w:t>9</w:t>
        </w:r>
        <w:r>
          <w:fldChar w:fldCharType="end"/>
        </w:r>
      </w:ins>
    </w:p>
    <w:p w14:paraId="4A35272D" w14:textId="77777777" w:rsidR="00E12664" w:rsidRDefault="00261FCE">
      <w:pPr>
        <w:pStyle w:val="TOC3"/>
        <w:tabs>
          <w:tab w:val="clear" w:pos="9781"/>
          <w:tab w:val="right" w:leader="dot" w:pos="10205"/>
        </w:tabs>
        <w:rPr>
          <w:ins w:id="898" w:author="gwendolyn" w:date="2024-08-27T15:39:00Z"/>
        </w:rPr>
      </w:pPr>
      <w:ins w:id="899" w:author="gwendolyn" w:date="2024-08-27T15:39:00Z">
        <w:r>
          <w:t xml:space="preserve">3.1.5. </w:t>
        </w:r>
        <w:r>
          <w:rPr>
            <w:rFonts w:hint="eastAsia"/>
          </w:rPr>
          <w:t>FINANCIAL PROJECTIONS AND PROJECTED INCOME</w:t>
        </w:r>
        <w:r>
          <w:tab/>
        </w:r>
        <w:r>
          <w:fldChar w:fldCharType="begin"/>
        </w:r>
        <w:r>
          <w:instrText xml:space="preserve"> PAGEREF _Toc441 \h </w:instrText>
        </w:r>
      </w:ins>
      <w:ins w:id="900" w:author="gwendolyn" w:date="2024-08-27T15:39:00Z">
        <w:r>
          <w:fldChar w:fldCharType="separate"/>
        </w:r>
        <w:r>
          <w:t>9</w:t>
        </w:r>
        <w:r>
          <w:fldChar w:fldCharType="end"/>
        </w:r>
      </w:ins>
    </w:p>
    <w:p w14:paraId="4A35272E" w14:textId="77777777" w:rsidR="00E12664" w:rsidRDefault="00261FCE">
      <w:pPr>
        <w:pStyle w:val="TOC3"/>
        <w:tabs>
          <w:tab w:val="clear" w:pos="9781"/>
          <w:tab w:val="right" w:leader="dot" w:pos="10205"/>
        </w:tabs>
        <w:rPr>
          <w:ins w:id="901" w:author="gwendolyn" w:date="2024-08-27T15:39:00Z"/>
        </w:rPr>
      </w:pPr>
      <w:ins w:id="902" w:author="gwendolyn" w:date="2024-08-27T15:39:00Z">
        <w:r>
          <w:t xml:space="preserve">3.1.6. </w:t>
        </w:r>
        <w:r>
          <w:rPr>
            <w:rFonts w:hint="eastAsia"/>
          </w:rPr>
          <w:t>RISK ASSESSMENT/MANAGEMENT</w:t>
        </w:r>
        <w:r>
          <w:tab/>
        </w:r>
        <w:r>
          <w:fldChar w:fldCharType="begin"/>
        </w:r>
        <w:r>
          <w:instrText xml:space="preserve"> PAGEREF _Toc12955 \h </w:instrText>
        </w:r>
      </w:ins>
      <w:ins w:id="903" w:author="gwendolyn" w:date="2024-08-27T15:39:00Z">
        <w:r>
          <w:fldChar w:fldCharType="separate"/>
        </w:r>
        <w:r>
          <w:t>9</w:t>
        </w:r>
        <w:r>
          <w:fldChar w:fldCharType="end"/>
        </w:r>
      </w:ins>
    </w:p>
    <w:p w14:paraId="4A35272F" w14:textId="77777777" w:rsidR="00E12664" w:rsidRDefault="00261FCE">
      <w:pPr>
        <w:pStyle w:val="TOC3"/>
        <w:tabs>
          <w:tab w:val="clear" w:pos="9781"/>
          <w:tab w:val="right" w:leader="dot" w:pos="10205"/>
        </w:tabs>
        <w:rPr>
          <w:ins w:id="904" w:author="gwendolyn" w:date="2024-08-27T15:39:00Z"/>
        </w:rPr>
      </w:pPr>
      <w:ins w:id="905" w:author="gwendolyn" w:date="2024-08-27T15:39:00Z">
        <w:r>
          <w:t xml:space="preserve">3.1.7. </w:t>
        </w:r>
        <w:r>
          <w:rPr>
            <w:rFonts w:hint="eastAsia"/>
          </w:rPr>
          <w:t>BUSINESS PLAN SIGN‐OFF (INITIAL MANDATE) </w:t>
        </w:r>
        <w:r>
          <w:tab/>
        </w:r>
        <w:r>
          <w:fldChar w:fldCharType="begin"/>
        </w:r>
        <w:r>
          <w:instrText xml:space="preserve"> PAGEREF _Toc1185 \h </w:instrText>
        </w:r>
      </w:ins>
      <w:ins w:id="906" w:author="gwendolyn" w:date="2024-08-27T15:39:00Z">
        <w:r>
          <w:fldChar w:fldCharType="separate"/>
        </w:r>
        <w:r>
          <w:t>9</w:t>
        </w:r>
        <w:r>
          <w:fldChar w:fldCharType="end"/>
        </w:r>
      </w:ins>
    </w:p>
    <w:p w14:paraId="4A352730" w14:textId="77777777" w:rsidR="00E12664" w:rsidRDefault="00261FCE">
      <w:pPr>
        <w:pStyle w:val="TOC2"/>
        <w:tabs>
          <w:tab w:val="clear" w:pos="9781"/>
          <w:tab w:val="right" w:leader="dot" w:pos="10205"/>
        </w:tabs>
        <w:rPr>
          <w:ins w:id="907" w:author="gwendolyn" w:date="2024-08-27T15:39:00Z"/>
        </w:rPr>
      </w:pPr>
      <w:ins w:id="908" w:author="gwendolyn" w:date="2024-08-27T15:39:00Z">
        <w:r>
          <w:rPr>
            <w:color w:val="00558C"/>
          </w:rPr>
          <w:t xml:space="preserve">3.2. </w:t>
        </w:r>
        <w:r>
          <w:rPr>
            <w:rFonts w:hint="eastAsia"/>
          </w:rPr>
          <w:t>THE </w:t>
        </w:r>
        <w:r>
          <w:rPr>
            <w:rFonts w:hint="eastAsia"/>
            <w:lang w:eastAsia="zh-CN"/>
          </w:rPr>
          <w:t>organisation</w:t>
        </w:r>
        <w:r>
          <w:rPr>
            <w:rFonts w:hint="eastAsia"/>
          </w:rPr>
          <w:t> </w:t>
        </w:r>
        <w:r>
          <w:tab/>
        </w:r>
        <w:r>
          <w:fldChar w:fldCharType="begin"/>
        </w:r>
        <w:r>
          <w:instrText xml:space="preserve"> PAGEREF _Toc14269 \h </w:instrText>
        </w:r>
      </w:ins>
      <w:ins w:id="909" w:author="gwendolyn" w:date="2024-08-27T15:39:00Z">
        <w:r>
          <w:fldChar w:fldCharType="separate"/>
        </w:r>
        <w:r>
          <w:t>10</w:t>
        </w:r>
        <w:r>
          <w:fldChar w:fldCharType="end"/>
        </w:r>
      </w:ins>
    </w:p>
    <w:p w14:paraId="4A352731" w14:textId="77777777" w:rsidR="00E12664" w:rsidRDefault="00261FCE">
      <w:pPr>
        <w:pStyle w:val="TOC3"/>
        <w:tabs>
          <w:tab w:val="clear" w:pos="9781"/>
          <w:tab w:val="right" w:leader="dot" w:pos="10205"/>
        </w:tabs>
        <w:rPr>
          <w:ins w:id="910" w:author="gwendolyn" w:date="2024-08-27T15:39:00Z"/>
        </w:rPr>
      </w:pPr>
      <w:ins w:id="911" w:author="gwendolyn" w:date="2024-08-27T15:39:00Z">
        <w:r>
          <w:t xml:space="preserve">3.2.1. </w:t>
        </w:r>
        <w:r>
          <w:rPr>
            <w:rFonts w:hint="eastAsia"/>
          </w:rPr>
          <w:t>HISTORY OF THE </w:t>
        </w:r>
        <w:r>
          <w:rPr>
            <w:rFonts w:hint="eastAsia"/>
            <w:lang w:eastAsia="zh-CN"/>
          </w:rPr>
          <w:t>organisation</w:t>
        </w:r>
        <w:r>
          <w:tab/>
        </w:r>
        <w:r>
          <w:fldChar w:fldCharType="begin"/>
        </w:r>
        <w:r>
          <w:instrText xml:space="preserve"> PAGEREF _Toc23893 \h </w:instrText>
        </w:r>
      </w:ins>
      <w:ins w:id="912" w:author="gwendolyn" w:date="2024-08-27T15:39:00Z">
        <w:r>
          <w:fldChar w:fldCharType="separate"/>
        </w:r>
        <w:r>
          <w:t>10</w:t>
        </w:r>
        <w:r>
          <w:fldChar w:fldCharType="end"/>
        </w:r>
      </w:ins>
    </w:p>
    <w:p w14:paraId="4A352732" w14:textId="77777777" w:rsidR="00E12664" w:rsidRDefault="00261FCE">
      <w:pPr>
        <w:pStyle w:val="TOC3"/>
        <w:tabs>
          <w:tab w:val="clear" w:pos="9781"/>
          <w:tab w:val="right" w:leader="dot" w:pos="10205"/>
        </w:tabs>
        <w:rPr>
          <w:ins w:id="913" w:author="gwendolyn" w:date="2024-08-27T15:39:00Z"/>
        </w:rPr>
      </w:pPr>
      <w:ins w:id="914" w:author="gwendolyn" w:date="2024-08-27T15:39:00Z">
        <w:r>
          <w:t xml:space="preserve">3.2.2. </w:t>
        </w:r>
        <w:r>
          <w:rPr>
            <w:rFonts w:hint="eastAsia"/>
          </w:rPr>
          <w:t>FUNCTION OF THE </w:t>
        </w:r>
        <w:r>
          <w:rPr>
            <w:rFonts w:hint="eastAsia"/>
            <w:lang w:eastAsia="zh-CN"/>
          </w:rPr>
          <w:t>organisation</w:t>
        </w:r>
        <w:r>
          <w:tab/>
        </w:r>
        <w:r>
          <w:fldChar w:fldCharType="begin"/>
        </w:r>
        <w:r>
          <w:instrText xml:space="preserve"> PAGEREF _Toc16503 \h </w:instrText>
        </w:r>
      </w:ins>
      <w:ins w:id="915" w:author="gwendolyn" w:date="2024-08-27T15:39:00Z">
        <w:r>
          <w:fldChar w:fldCharType="separate"/>
        </w:r>
        <w:r>
          <w:t>10</w:t>
        </w:r>
        <w:r>
          <w:fldChar w:fldCharType="end"/>
        </w:r>
      </w:ins>
    </w:p>
    <w:p w14:paraId="4A352733" w14:textId="77777777" w:rsidR="00E12664" w:rsidRDefault="00261FCE">
      <w:pPr>
        <w:pStyle w:val="TOC3"/>
        <w:tabs>
          <w:tab w:val="clear" w:pos="9781"/>
          <w:tab w:val="right" w:leader="dot" w:pos="10205"/>
        </w:tabs>
        <w:rPr>
          <w:ins w:id="916" w:author="gwendolyn" w:date="2024-08-27T15:39:00Z"/>
        </w:rPr>
      </w:pPr>
      <w:ins w:id="917" w:author="gwendolyn" w:date="2024-08-27T15:39:00Z">
        <w:r>
          <w:t xml:space="preserve">3.2.3. </w:t>
        </w:r>
        <w:r>
          <w:rPr>
            <w:rFonts w:hint="eastAsia"/>
          </w:rPr>
          <w:t>LEGAL STATUS AND FUNDING</w:t>
        </w:r>
        <w:r>
          <w:tab/>
        </w:r>
        <w:r>
          <w:fldChar w:fldCharType="begin"/>
        </w:r>
        <w:r>
          <w:instrText xml:space="preserve"> PAGEREF _Toc10560 \h </w:instrText>
        </w:r>
      </w:ins>
      <w:ins w:id="918" w:author="gwendolyn" w:date="2024-08-27T15:39:00Z">
        <w:r>
          <w:fldChar w:fldCharType="separate"/>
        </w:r>
        <w:r>
          <w:t>10</w:t>
        </w:r>
        <w:r>
          <w:fldChar w:fldCharType="end"/>
        </w:r>
      </w:ins>
    </w:p>
    <w:p w14:paraId="4A352734" w14:textId="77777777" w:rsidR="00E12664" w:rsidRDefault="00261FCE">
      <w:pPr>
        <w:pStyle w:val="TOC3"/>
        <w:tabs>
          <w:tab w:val="clear" w:pos="9781"/>
          <w:tab w:val="right" w:leader="dot" w:pos="10205"/>
        </w:tabs>
        <w:rPr>
          <w:ins w:id="919" w:author="gwendolyn" w:date="2024-08-27T15:39:00Z"/>
        </w:rPr>
      </w:pPr>
      <w:ins w:id="920" w:author="gwendolyn" w:date="2024-08-27T15:39:00Z">
        <w:r>
          <w:t xml:space="preserve">3.2.4. </w:t>
        </w:r>
        <w:r>
          <w:rPr>
            <w:rFonts w:hint="eastAsia"/>
          </w:rPr>
          <w:t>ANNUAL ACCOUNTS</w:t>
        </w:r>
        <w:r>
          <w:tab/>
        </w:r>
        <w:r>
          <w:fldChar w:fldCharType="begin"/>
        </w:r>
        <w:r>
          <w:instrText xml:space="preserve"> PAGEREF _Toc20102 \h </w:instrText>
        </w:r>
      </w:ins>
      <w:ins w:id="921" w:author="gwendolyn" w:date="2024-08-27T15:39:00Z">
        <w:r>
          <w:fldChar w:fldCharType="separate"/>
        </w:r>
        <w:r>
          <w:t>10</w:t>
        </w:r>
        <w:r>
          <w:fldChar w:fldCharType="end"/>
        </w:r>
      </w:ins>
    </w:p>
    <w:p w14:paraId="4A352735" w14:textId="77777777" w:rsidR="00E12664" w:rsidRDefault="00261FCE">
      <w:pPr>
        <w:pStyle w:val="TOC3"/>
        <w:tabs>
          <w:tab w:val="clear" w:pos="9781"/>
          <w:tab w:val="right" w:leader="dot" w:pos="10205"/>
        </w:tabs>
        <w:rPr>
          <w:ins w:id="922" w:author="gwendolyn" w:date="2024-08-27T15:39:00Z"/>
        </w:rPr>
      </w:pPr>
      <w:ins w:id="923" w:author="gwendolyn" w:date="2024-08-27T15:39:00Z">
        <w:r>
          <w:t xml:space="preserve">3.2.5. </w:t>
        </w:r>
        <w:r>
          <w:rPr>
            <w:rFonts w:hint="eastAsia"/>
            <w:lang w:eastAsia="zh-CN"/>
          </w:rPr>
          <w:t>organisation</w:t>
        </w:r>
        <w:r>
          <w:rPr>
            <w:rFonts w:hint="eastAsia"/>
          </w:rPr>
          <w:t>AL STRUCTURE &amp; STAFF</w:t>
        </w:r>
        <w:r>
          <w:tab/>
        </w:r>
        <w:r>
          <w:fldChar w:fldCharType="begin"/>
        </w:r>
        <w:r>
          <w:instrText xml:space="preserve"> PAGEREF _Toc15682 \h </w:instrText>
        </w:r>
      </w:ins>
      <w:ins w:id="924" w:author="gwendolyn" w:date="2024-08-27T15:39:00Z">
        <w:r>
          <w:fldChar w:fldCharType="separate"/>
        </w:r>
        <w:r>
          <w:t>10</w:t>
        </w:r>
        <w:r>
          <w:fldChar w:fldCharType="end"/>
        </w:r>
      </w:ins>
    </w:p>
    <w:p w14:paraId="4A352736" w14:textId="77777777" w:rsidR="00E12664" w:rsidRDefault="00261FCE">
      <w:pPr>
        <w:pStyle w:val="TOC3"/>
        <w:tabs>
          <w:tab w:val="clear" w:pos="9781"/>
          <w:tab w:val="right" w:leader="dot" w:pos="10205"/>
        </w:tabs>
        <w:rPr>
          <w:ins w:id="925" w:author="gwendolyn" w:date="2024-08-27T15:39:00Z"/>
        </w:rPr>
      </w:pPr>
      <w:ins w:id="926" w:author="gwendolyn" w:date="2024-08-27T15:39:00Z">
        <w:r>
          <w:t xml:space="preserve">3.2.6. </w:t>
        </w:r>
        <w:r>
          <w:rPr>
            <w:rFonts w:hint="eastAsia"/>
          </w:rPr>
          <w:t>EXAMPLES OF SIMILAR BUSINESS</w:t>
        </w:r>
        <w:r>
          <w:rPr>
            <w:rFonts w:hint="eastAsia"/>
            <w:lang w:eastAsia="zh"/>
          </w:rPr>
          <w:t>ES</w:t>
        </w:r>
        <w:r>
          <w:rPr>
            <w:rFonts w:hint="eastAsia"/>
          </w:rPr>
          <w:t> (VISITOR CENTRES ETC</w:t>
        </w:r>
        <w:r>
          <w:rPr>
            <w:rFonts w:hint="eastAsia"/>
            <w:lang w:eastAsia="zh"/>
          </w:rPr>
          <w:t>.</w:t>
        </w:r>
        <w:r>
          <w:rPr>
            <w:rFonts w:hint="eastAsia"/>
          </w:rPr>
          <w:t> IF ANY) </w:t>
        </w:r>
        <w:r>
          <w:tab/>
        </w:r>
        <w:r>
          <w:fldChar w:fldCharType="begin"/>
        </w:r>
        <w:r>
          <w:instrText xml:space="preserve"> PAGEREF _Toc7444 \h </w:instrText>
        </w:r>
      </w:ins>
      <w:ins w:id="927" w:author="gwendolyn" w:date="2024-08-27T15:39:00Z">
        <w:r>
          <w:fldChar w:fldCharType="separate"/>
        </w:r>
        <w:r>
          <w:t>10</w:t>
        </w:r>
        <w:r>
          <w:fldChar w:fldCharType="end"/>
        </w:r>
      </w:ins>
    </w:p>
    <w:p w14:paraId="4A352737" w14:textId="77777777" w:rsidR="00E12664" w:rsidRDefault="00261FCE">
      <w:pPr>
        <w:pStyle w:val="TOC3"/>
        <w:tabs>
          <w:tab w:val="clear" w:pos="9781"/>
          <w:tab w:val="right" w:leader="dot" w:pos="10205"/>
        </w:tabs>
        <w:rPr>
          <w:ins w:id="928" w:author="gwendolyn" w:date="2024-08-27T15:39:00Z"/>
        </w:rPr>
      </w:pPr>
      <w:ins w:id="929" w:author="gwendolyn" w:date="2024-08-27T15:39:00Z">
        <w:r>
          <w:t xml:space="preserve">3.2.7. </w:t>
        </w:r>
        <w:r>
          <w:rPr>
            <w:rFonts w:hint="eastAsia"/>
          </w:rPr>
          <w:t>STUDIES UNDERTAKEN</w:t>
        </w:r>
        <w:r>
          <w:tab/>
        </w:r>
        <w:r>
          <w:fldChar w:fldCharType="begin"/>
        </w:r>
        <w:r>
          <w:instrText xml:space="preserve"> PAGEREF _Toc25214 \h </w:instrText>
        </w:r>
      </w:ins>
      <w:ins w:id="930" w:author="gwendolyn" w:date="2024-08-27T15:39:00Z">
        <w:r>
          <w:fldChar w:fldCharType="separate"/>
        </w:r>
        <w:r>
          <w:t>10</w:t>
        </w:r>
        <w:r>
          <w:fldChar w:fldCharType="end"/>
        </w:r>
      </w:ins>
    </w:p>
    <w:p w14:paraId="4A352738" w14:textId="77777777" w:rsidR="00E12664" w:rsidRDefault="00261FCE">
      <w:pPr>
        <w:pStyle w:val="TOC3"/>
        <w:tabs>
          <w:tab w:val="clear" w:pos="9781"/>
          <w:tab w:val="right" w:leader="dot" w:pos="10205"/>
        </w:tabs>
        <w:rPr>
          <w:ins w:id="931" w:author="gwendolyn" w:date="2024-08-27T15:39:00Z"/>
        </w:rPr>
      </w:pPr>
      <w:ins w:id="932" w:author="gwendolyn" w:date="2024-08-27T15:39:00Z">
        <w:r>
          <w:t xml:space="preserve">3.2.8. </w:t>
        </w:r>
        <w:r>
          <w:rPr>
            <w:rFonts w:hint="eastAsia"/>
          </w:rPr>
          <w:t>RESTRICTIONS</w:t>
        </w:r>
        <w:r>
          <w:tab/>
        </w:r>
        <w:r>
          <w:fldChar w:fldCharType="begin"/>
        </w:r>
        <w:r>
          <w:instrText xml:space="preserve"> PAGEREF _Toc26832 \h </w:instrText>
        </w:r>
      </w:ins>
      <w:ins w:id="933" w:author="gwendolyn" w:date="2024-08-27T15:39:00Z">
        <w:r>
          <w:fldChar w:fldCharType="separate"/>
        </w:r>
        <w:r>
          <w:t>10</w:t>
        </w:r>
        <w:r>
          <w:fldChar w:fldCharType="end"/>
        </w:r>
      </w:ins>
    </w:p>
    <w:p w14:paraId="4A352739" w14:textId="77777777" w:rsidR="00E12664" w:rsidRDefault="00261FCE">
      <w:pPr>
        <w:pStyle w:val="TOC2"/>
        <w:tabs>
          <w:tab w:val="clear" w:pos="9781"/>
          <w:tab w:val="right" w:leader="dot" w:pos="10205"/>
        </w:tabs>
        <w:rPr>
          <w:ins w:id="934" w:author="gwendolyn" w:date="2024-08-27T15:39:00Z"/>
        </w:rPr>
      </w:pPr>
      <w:ins w:id="935" w:author="gwendolyn" w:date="2024-08-27T15:39:00Z">
        <w:r>
          <w:rPr>
            <w:color w:val="00558C"/>
          </w:rPr>
          <w:t xml:space="preserve">3.3. </w:t>
        </w:r>
        <w:r>
          <w:rPr>
            <w:rFonts w:hint="eastAsia"/>
          </w:rPr>
          <w:t>DEVELOPMENT OF THE PROJECT </w:t>
        </w:r>
        <w:r>
          <w:tab/>
        </w:r>
        <w:r>
          <w:fldChar w:fldCharType="begin"/>
        </w:r>
        <w:r>
          <w:instrText xml:space="preserve"> PAGEREF _Toc662 \h </w:instrText>
        </w:r>
      </w:ins>
      <w:ins w:id="936" w:author="gwendolyn" w:date="2024-08-27T15:39:00Z">
        <w:r>
          <w:fldChar w:fldCharType="separate"/>
        </w:r>
        <w:r>
          <w:t>10</w:t>
        </w:r>
        <w:r>
          <w:fldChar w:fldCharType="end"/>
        </w:r>
      </w:ins>
    </w:p>
    <w:p w14:paraId="4A35273A" w14:textId="77777777" w:rsidR="00E12664" w:rsidRDefault="00261FCE">
      <w:pPr>
        <w:pStyle w:val="TOC3"/>
        <w:tabs>
          <w:tab w:val="clear" w:pos="9781"/>
          <w:tab w:val="right" w:leader="dot" w:pos="10205"/>
        </w:tabs>
        <w:rPr>
          <w:ins w:id="937" w:author="gwendolyn" w:date="2024-08-27T15:39:00Z"/>
        </w:rPr>
      </w:pPr>
      <w:ins w:id="938" w:author="gwendolyn" w:date="2024-08-27T15:39:00Z">
        <w:r>
          <w:t xml:space="preserve">3.3.1. </w:t>
        </w:r>
        <w:r>
          <w:rPr>
            <w:rFonts w:hint="eastAsia"/>
          </w:rPr>
          <w:t>HISTORY OF PROJECT</w:t>
        </w:r>
        <w:r>
          <w:tab/>
        </w:r>
        <w:r>
          <w:fldChar w:fldCharType="begin"/>
        </w:r>
        <w:r>
          <w:instrText xml:space="preserve"> PAGEREF _Toc24002 \h </w:instrText>
        </w:r>
      </w:ins>
      <w:ins w:id="939" w:author="gwendolyn" w:date="2024-08-27T15:39:00Z">
        <w:r>
          <w:fldChar w:fldCharType="separate"/>
        </w:r>
        <w:r>
          <w:t>10</w:t>
        </w:r>
        <w:r>
          <w:fldChar w:fldCharType="end"/>
        </w:r>
      </w:ins>
    </w:p>
    <w:p w14:paraId="4A35273B" w14:textId="77777777" w:rsidR="00E12664" w:rsidRDefault="00261FCE">
      <w:pPr>
        <w:pStyle w:val="TOC3"/>
        <w:tabs>
          <w:tab w:val="clear" w:pos="9781"/>
          <w:tab w:val="right" w:leader="dot" w:pos="10205"/>
        </w:tabs>
        <w:rPr>
          <w:ins w:id="940" w:author="gwendolyn" w:date="2024-08-27T15:39:00Z"/>
        </w:rPr>
      </w:pPr>
      <w:ins w:id="941" w:author="gwendolyn" w:date="2024-08-27T15:39:00Z">
        <w:r>
          <w:t xml:space="preserve">3.3.2. </w:t>
        </w:r>
        <w:r>
          <w:rPr>
            <w:rFonts w:hint="eastAsia"/>
          </w:rPr>
          <w:t>PROJECT REVISION</w:t>
        </w:r>
        <w:r>
          <w:tab/>
        </w:r>
        <w:r>
          <w:fldChar w:fldCharType="begin"/>
        </w:r>
        <w:r>
          <w:instrText xml:space="preserve"> PAGEREF _Toc1719 \h </w:instrText>
        </w:r>
      </w:ins>
      <w:ins w:id="942" w:author="gwendolyn" w:date="2024-08-27T15:39:00Z">
        <w:r>
          <w:fldChar w:fldCharType="separate"/>
        </w:r>
        <w:r>
          <w:t>10</w:t>
        </w:r>
        <w:r>
          <w:fldChar w:fldCharType="end"/>
        </w:r>
      </w:ins>
    </w:p>
    <w:p w14:paraId="4A35273C" w14:textId="77777777" w:rsidR="00E12664" w:rsidRDefault="00261FCE">
      <w:pPr>
        <w:pStyle w:val="TOC3"/>
        <w:tabs>
          <w:tab w:val="clear" w:pos="9781"/>
          <w:tab w:val="right" w:leader="dot" w:pos="10205"/>
        </w:tabs>
        <w:rPr>
          <w:ins w:id="943" w:author="gwendolyn" w:date="2024-08-27T15:39:00Z"/>
        </w:rPr>
      </w:pPr>
      <w:ins w:id="944" w:author="gwendolyn" w:date="2024-08-27T15:39:00Z">
        <w:r>
          <w:t xml:space="preserve">3.3.3. </w:t>
        </w:r>
        <w:r>
          <w:rPr>
            <w:rFonts w:hint="eastAsia"/>
          </w:rPr>
          <w:t>PROJECT DEVELOPMENT WORK (PROJECT PLANNING FOR GRANT AID, PROJECT PLANNING WORK) </w:t>
        </w:r>
        <w:r>
          <w:tab/>
        </w:r>
        <w:r>
          <w:fldChar w:fldCharType="begin"/>
        </w:r>
        <w:r>
          <w:instrText xml:space="preserve"> PAGEREF _Toc152 \h </w:instrText>
        </w:r>
      </w:ins>
      <w:ins w:id="945" w:author="gwendolyn" w:date="2024-08-27T15:39:00Z">
        <w:r>
          <w:fldChar w:fldCharType="separate"/>
        </w:r>
        <w:r>
          <w:t>10</w:t>
        </w:r>
        <w:r>
          <w:fldChar w:fldCharType="end"/>
        </w:r>
      </w:ins>
    </w:p>
    <w:p w14:paraId="4A35273D" w14:textId="77777777" w:rsidR="00E12664" w:rsidRDefault="00261FCE">
      <w:pPr>
        <w:pStyle w:val="TOC3"/>
        <w:tabs>
          <w:tab w:val="clear" w:pos="9781"/>
          <w:tab w:val="right" w:leader="dot" w:pos="10205"/>
        </w:tabs>
        <w:rPr>
          <w:ins w:id="946" w:author="gwendolyn" w:date="2024-08-27T15:39:00Z"/>
        </w:rPr>
      </w:pPr>
      <w:ins w:id="947" w:author="gwendolyn" w:date="2024-08-27T15:39:00Z">
        <w:r>
          <w:t xml:space="preserve">3.3.4. </w:t>
        </w:r>
        <w:r>
          <w:rPr>
            <w:rFonts w:hint="eastAsia"/>
          </w:rPr>
          <w:t>SUNK COSTS</w:t>
        </w:r>
        <w:r>
          <w:tab/>
        </w:r>
        <w:r>
          <w:fldChar w:fldCharType="begin"/>
        </w:r>
        <w:r>
          <w:instrText xml:space="preserve"> PAGEREF _Toc2091 \h </w:instrText>
        </w:r>
      </w:ins>
      <w:ins w:id="948" w:author="gwendolyn" w:date="2024-08-27T15:39:00Z">
        <w:r>
          <w:fldChar w:fldCharType="separate"/>
        </w:r>
        <w:r>
          <w:t>10</w:t>
        </w:r>
        <w:r>
          <w:fldChar w:fldCharType="end"/>
        </w:r>
      </w:ins>
    </w:p>
    <w:p w14:paraId="4A35273E" w14:textId="77777777" w:rsidR="00E12664" w:rsidRDefault="00261FCE">
      <w:pPr>
        <w:pStyle w:val="TOC3"/>
        <w:tabs>
          <w:tab w:val="clear" w:pos="9781"/>
          <w:tab w:val="right" w:leader="dot" w:pos="10205"/>
        </w:tabs>
        <w:rPr>
          <w:ins w:id="949" w:author="gwendolyn" w:date="2024-08-27T15:39:00Z"/>
        </w:rPr>
      </w:pPr>
      <w:ins w:id="950" w:author="gwendolyn" w:date="2024-08-27T15:39:00Z">
        <w:r>
          <w:t xml:space="preserve">3.3.5. </w:t>
        </w:r>
        <w:r>
          <w:rPr>
            <w:rFonts w:hint="eastAsia"/>
          </w:rPr>
          <w:t>OTHER SOURCES OF FUNDING (IF ANY) </w:t>
        </w:r>
        <w:r>
          <w:tab/>
        </w:r>
        <w:r>
          <w:fldChar w:fldCharType="begin"/>
        </w:r>
        <w:r>
          <w:instrText xml:space="preserve"> PAGEREF _Toc22399 \h </w:instrText>
        </w:r>
      </w:ins>
      <w:ins w:id="951" w:author="gwendolyn" w:date="2024-08-27T15:39:00Z">
        <w:r>
          <w:fldChar w:fldCharType="separate"/>
        </w:r>
        <w:r>
          <w:t>10</w:t>
        </w:r>
        <w:r>
          <w:fldChar w:fldCharType="end"/>
        </w:r>
      </w:ins>
    </w:p>
    <w:p w14:paraId="4A35273F" w14:textId="77777777" w:rsidR="00E12664" w:rsidRDefault="00261FCE">
      <w:pPr>
        <w:pStyle w:val="TOC3"/>
        <w:tabs>
          <w:tab w:val="clear" w:pos="9781"/>
          <w:tab w:val="right" w:leader="dot" w:pos="10205"/>
        </w:tabs>
        <w:rPr>
          <w:ins w:id="952" w:author="gwendolyn" w:date="2024-08-27T15:39:00Z"/>
        </w:rPr>
      </w:pPr>
      <w:ins w:id="953" w:author="gwendolyn" w:date="2024-08-27T15:39:00Z">
        <w:r>
          <w:t xml:space="preserve">3.3.6. </w:t>
        </w:r>
        <w:r>
          <w:rPr>
            <w:rFonts w:hint="eastAsia"/>
          </w:rPr>
          <w:t>STUDIES AND VISIBILITY RESEARCH</w:t>
        </w:r>
        <w:r>
          <w:tab/>
        </w:r>
        <w:r>
          <w:fldChar w:fldCharType="begin"/>
        </w:r>
        <w:r>
          <w:instrText xml:space="preserve"> PAGEREF _Toc9800 \h </w:instrText>
        </w:r>
      </w:ins>
      <w:ins w:id="954" w:author="gwendolyn" w:date="2024-08-27T15:39:00Z">
        <w:r>
          <w:fldChar w:fldCharType="separate"/>
        </w:r>
        <w:r>
          <w:t>11</w:t>
        </w:r>
        <w:r>
          <w:fldChar w:fldCharType="end"/>
        </w:r>
      </w:ins>
    </w:p>
    <w:p w14:paraId="4A352740" w14:textId="77777777" w:rsidR="00E12664" w:rsidRDefault="00261FCE">
      <w:pPr>
        <w:pStyle w:val="TOC2"/>
        <w:tabs>
          <w:tab w:val="clear" w:pos="9781"/>
          <w:tab w:val="right" w:leader="dot" w:pos="10205"/>
        </w:tabs>
        <w:rPr>
          <w:ins w:id="955" w:author="gwendolyn" w:date="2024-08-27T15:39:00Z"/>
        </w:rPr>
      </w:pPr>
      <w:ins w:id="956" w:author="gwendolyn" w:date="2024-08-27T15:39:00Z">
        <w:r>
          <w:rPr>
            <w:color w:val="00558C"/>
          </w:rPr>
          <w:t xml:space="preserve">3.4. </w:t>
        </w:r>
        <w:r>
          <w:rPr>
            <w:rFonts w:hint="eastAsia"/>
          </w:rPr>
          <w:t>STRATEGIC BACKGROUND </w:t>
        </w:r>
        <w:r>
          <w:tab/>
        </w:r>
        <w:r>
          <w:fldChar w:fldCharType="begin"/>
        </w:r>
        <w:r>
          <w:instrText xml:space="preserve"> PAGEREF _Toc30420 \h </w:instrText>
        </w:r>
      </w:ins>
      <w:ins w:id="957" w:author="gwendolyn" w:date="2024-08-27T15:39:00Z">
        <w:r>
          <w:fldChar w:fldCharType="separate"/>
        </w:r>
        <w:r>
          <w:t>11</w:t>
        </w:r>
        <w:r>
          <w:fldChar w:fldCharType="end"/>
        </w:r>
      </w:ins>
    </w:p>
    <w:p w14:paraId="4A352741" w14:textId="77777777" w:rsidR="00E12664" w:rsidRDefault="00261FCE">
      <w:pPr>
        <w:pStyle w:val="TOC3"/>
        <w:tabs>
          <w:tab w:val="clear" w:pos="9781"/>
          <w:tab w:val="right" w:leader="dot" w:pos="10205"/>
        </w:tabs>
        <w:rPr>
          <w:ins w:id="958" w:author="gwendolyn" w:date="2024-08-27T15:39:00Z"/>
        </w:rPr>
      </w:pPr>
      <w:ins w:id="959" w:author="gwendolyn" w:date="2024-08-27T15:39:00Z">
        <w:r>
          <w:t xml:space="preserve">3.4.1. </w:t>
        </w:r>
        <w:r>
          <w:rPr>
            <w:rFonts w:hint="eastAsia"/>
          </w:rPr>
          <w:t>MANAGEMENT OF NON‐OPERATIONAL LIGHTHOUSE PROPERTY</w:t>
        </w:r>
        <w:r>
          <w:tab/>
        </w:r>
        <w:r>
          <w:fldChar w:fldCharType="begin"/>
        </w:r>
        <w:r>
          <w:instrText xml:space="preserve"> PAGEREF _Toc13547 \h </w:instrText>
        </w:r>
      </w:ins>
      <w:ins w:id="960" w:author="gwendolyn" w:date="2024-08-27T15:39:00Z">
        <w:r>
          <w:fldChar w:fldCharType="separate"/>
        </w:r>
        <w:r>
          <w:t>11</w:t>
        </w:r>
        <w:r>
          <w:fldChar w:fldCharType="end"/>
        </w:r>
      </w:ins>
    </w:p>
    <w:p w14:paraId="4A352742" w14:textId="77777777" w:rsidR="00E12664" w:rsidRDefault="00261FCE">
      <w:pPr>
        <w:pStyle w:val="TOC3"/>
        <w:tabs>
          <w:tab w:val="clear" w:pos="9781"/>
          <w:tab w:val="right" w:leader="dot" w:pos="10205"/>
        </w:tabs>
        <w:rPr>
          <w:ins w:id="961" w:author="gwendolyn" w:date="2024-08-27T15:39:00Z"/>
        </w:rPr>
      </w:pPr>
      <w:ins w:id="962" w:author="gwendolyn" w:date="2024-08-27T15:39:00Z">
        <w:r>
          <w:t xml:space="preserve">3.4.2. </w:t>
        </w:r>
        <w:r>
          <w:rPr>
            <w:rFonts w:hint="eastAsia"/>
          </w:rPr>
          <w:t>PROJECT AIM</w:t>
        </w:r>
        <w:r>
          <w:tab/>
        </w:r>
        <w:r>
          <w:fldChar w:fldCharType="begin"/>
        </w:r>
        <w:r>
          <w:instrText xml:space="preserve"> PAGEREF _Toc30755 \h </w:instrText>
        </w:r>
      </w:ins>
      <w:ins w:id="963" w:author="gwendolyn" w:date="2024-08-27T15:39:00Z">
        <w:r>
          <w:fldChar w:fldCharType="separate"/>
        </w:r>
        <w:r>
          <w:t>11</w:t>
        </w:r>
        <w:r>
          <w:fldChar w:fldCharType="end"/>
        </w:r>
      </w:ins>
    </w:p>
    <w:p w14:paraId="4A352743" w14:textId="77777777" w:rsidR="00E12664" w:rsidRDefault="00261FCE">
      <w:pPr>
        <w:pStyle w:val="TOC2"/>
        <w:tabs>
          <w:tab w:val="clear" w:pos="9781"/>
          <w:tab w:val="right" w:leader="dot" w:pos="10205"/>
        </w:tabs>
        <w:rPr>
          <w:ins w:id="964" w:author="gwendolyn" w:date="2024-08-27T15:39:00Z"/>
        </w:rPr>
      </w:pPr>
      <w:ins w:id="965" w:author="gwendolyn" w:date="2024-08-27T15:39:00Z">
        <w:r>
          <w:rPr>
            <w:color w:val="00558C"/>
          </w:rPr>
          <w:t xml:space="preserve">3.5. </w:t>
        </w:r>
        <w:r>
          <w:rPr>
            <w:rFonts w:hint="eastAsia"/>
          </w:rPr>
          <w:t>PROJECT DETAILS </w:t>
        </w:r>
        <w:r>
          <w:tab/>
        </w:r>
        <w:r>
          <w:fldChar w:fldCharType="begin"/>
        </w:r>
        <w:r>
          <w:instrText xml:space="preserve"> PAGEREF _Toc20467 \h </w:instrText>
        </w:r>
      </w:ins>
      <w:ins w:id="966" w:author="gwendolyn" w:date="2024-08-27T15:39:00Z">
        <w:r>
          <w:fldChar w:fldCharType="separate"/>
        </w:r>
        <w:r>
          <w:t>11</w:t>
        </w:r>
        <w:r>
          <w:fldChar w:fldCharType="end"/>
        </w:r>
      </w:ins>
    </w:p>
    <w:p w14:paraId="4A352744" w14:textId="77777777" w:rsidR="00E12664" w:rsidRDefault="00261FCE">
      <w:pPr>
        <w:pStyle w:val="TOC3"/>
        <w:tabs>
          <w:tab w:val="clear" w:pos="9781"/>
          <w:tab w:val="right" w:leader="dot" w:pos="10205"/>
        </w:tabs>
        <w:rPr>
          <w:ins w:id="967" w:author="gwendolyn" w:date="2024-08-27T15:39:00Z"/>
        </w:rPr>
      </w:pPr>
      <w:ins w:id="968" w:author="gwendolyn" w:date="2024-08-27T15:39:00Z">
        <w:r>
          <w:t xml:space="preserve">3.5.1. </w:t>
        </w:r>
        <w:r>
          <w:rPr>
            <w:rFonts w:hint="eastAsia"/>
          </w:rPr>
          <w:t>PROPOSAL</w:t>
        </w:r>
        <w:r>
          <w:tab/>
        </w:r>
        <w:r>
          <w:fldChar w:fldCharType="begin"/>
        </w:r>
        <w:r>
          <w:instrText xml:space="preserve"> PAGEREF _Toc22093 \h </w:instrText>
        </w:r>
      </w:ins>
      <w:ins w:id="969" w:author="gwendolyn" w:date="2024-08-27T15:39:00Z">
        <w:r>
          <w:fldChar w:fldCharType="separate"/>
        </w:r>
        <w:r>
          <w:t>11</w:t>
        </w:r>
        <w:r>
          <w:fldChar w:fldCharType="end"/>
        </w:r>
      </w:ins>
    </w:p>
    <w:p w14:paraId="4A352745" w14:textId="77777777" w:rsidR="00E12664" w:rsidRDefault="00261FCE">
      <w:pPr>
        <w:pStyle w:val="TOC3"/>
        <w:tabs>
          <w:tab w:val="clear" w:pos="9781"/>
          <w:tab w:val="right" w:leader="dot" w:pos="10205"/>
        </w:tabs>
        <w:rPr>
          <w:ins w:id="970" w:author="gwendolyn" w:date="2024-08-27T15:39:00Z"/>
        </w:rPr>
      </w:pPr>
      <w:ins w:id="971" w:author="gwendolyn" w:date="2024-08-27T15:39:00Z">
        <w:r>
          <w:t xml:space="preserve">3.5.2. </w:t>
        </w:r>
        <w:r>
          <w:rPr>
            <w:rFonts w:hint="eastAsia"/>
          </w:rPr>
          <w:t>PROJECT OUTLINE</w:t>
        </w:r>
        <w:r>
          <w:tab/>
        </w:r>
        <w:r>
          <w:fldChar w:fldCharType="begin"/>
        </w:r>
        <w:r>
          <w:instrText xml:space="preserve"> PAGEREF _Toc843 \h </w:instrText>
        </w:r>
      </w:ins>
      <w:ins w:id="972" w:author="gwendolyn" w:date="2024-08-27T15:39:00Z">
        <w:r>
          <w:fldChar w:fldCharType="separate"/>
        </w:r>
        <w:r>
          <w:t>11</w:t>
        </w:r>
        <w:r>
          <w:fldChar w:fldCharType="end"/>
        </w:r>
      </w:ins>
    </w:p>
    <w:p w14:paraId="4A352746" w14:textId="77777777" w:rsidR="00E12664" w:rsidRDefault="00261FCE">
      <w:pPr>
        <w:pStyle w:val="TOC3"/>
        <w:tabs>
          <w:tab w:val="clear" w:pos="9781"/>
          <w:tab w:val="right" w:leader="dot" w:pos="10205"/>
        </w:tabs>
        <w:rPr>
          <w:ins w:id="973" w:author="gwendolyn" w:date="2024-08-27T15:39:00Z"/>
        </w:rPr>
      </w:pPr>
      <w:ins w:id="974" w:author="gwendolyn" w:date="2024-08-27T15:39:00Z">
        <w:r>
          <w:t xml:space="preserve">3.5.3. </w:t>
        </w:r>
        <w:r>
          <w:rPr>
            <w:rFonts w:hint="eastAsia"/>
          </w:rPr>
          <w:t>TIMESCALE</w:t>
        </w:r>
        <w:r>
          <w:tab/>
        </w:r>
        <w:r>
          <w:fldChar w:fldCharType="begin"/>
        </w:r>
        <w:r>
          <w:instrText xml:space="preserve"> PAGEREF _Toc16346 \h </w:instrText>
        </w:r>
      </w:ins>
      <w:ins w:id="975" w:author="gwendolyn" w:date="2024-08-27T15:39:00Z">
        <w:r>
          <w:fldChar w:fldCharType="separate"/>
        </w:r>
        <w:r>
          <w:t>11</w:t>
        </w:r>
        <w:r>
          <w:fldChar w:fldCharType="end"/>
        </w:r>
      </w:ins>
    </w:p>
    <w:p w14:paraId="4A352747" w14:textId="77777777" w:rsidR="00E12664" w:rsidRDefault="00261FCE">
      <w:pPr>
        <w:pStyle w:val="TOC3"/>
        <w:tabs>
          <w:tab w:val="clear" w:pos="9781"/>
          <w:tab w:val="right" w:leader="dot" w:pos="10205"/>
        </w:tabs>
        <w:rPr>
          <w:ins w:id="976" w:author="gwendolyn" w:date="2024-08-27T15:39:00Z"/>
        </w:rPr>
      </w:pPr>
      <w:ins w:id="977" w:author="gwendolyn" w:date="2024-08-27T15:39:00Z">
        <w:r>
          <w:t xml:space="preserve">3.5.4. </w:t>
        </w:r>
        <w:r>
          <w:rPr>
            <w:rFonts w:hint="eastAsia"/>
          </w:rPr>
          <w:t>INVOLVEMENT OF OTHER GROUPS</w:t>
        </w:r>
        <w:r>
          <w:tab/>
        </w:r>
        <w:r>
          <w:fldChar w:fldCharType="begin"/>
        </w:r>
        <w:r>
          <w:instrText xml:space="preserve"> PAGEREF _Toc29829 \h </w:instrText>
        </w:r>
      </w:ins>
      <w:ins w:id="978" w:author="gwendolyn" w:date="2024-08-27T15:39:00Z">
        <w:r>
          <w:fldChar w:fldCharType="separate"/>
        </w:r>
        <w:r>
          <w:t>11</w:t>
        </w:r>
        <w:r>
          <w:fldChar w:fldCharType="end"/>
        </w:r>
      </w:ins>
    </w:p>
    <w:p w14:paraId="4A352748" w14:textId="77777777" w:rsidR="00E12664" w:rsidRDefault="00261FCE">
      <w:pPr>
        <w:pStyle w:val="TOC3"/>
        <w:tabs>
          <w:tab w:val="clear" w:pos="9781"/>
          <w:tab w:val="right" w:leader="dot" w:pos="10205"/>
        </w:tabs>
        <w:rPr>
          <w:ins w:id="979" w:author="gwendolyn" w:date="2024-08-27T15:39:00Z"/>
        </w:rPr>
      </w:pPr>
      <w:ins w:id="980" w:author="gwendolyn" w:date="2024-08-27T15:39:00Z">
        <w:r>
          <w:t xml:space="preserve">3.5.5. </w:t>
        </w:r>
        <w:r>
          <w:rPr>
            <w:rFonts w:hint="eastAsia"/>
          </w:rPr>
          <w:t>PROJECT BUDGET</w:t>
        </w:r>
        <w:r>
          <w:tab/>
        </w:r>
        <w:r>
          <w:fldChar w:fldCharType="begin"/>
        </w:r>
        <w:r>
          <w:instrText xml:space="preserve"> PAGEREF _Toc14513 \h </w:instrText>
        </w:r>
      </w:ins>
      <w:ins w:id="981" w:author="gwendolyn" w:date="2024-08-27T15:39:00Z">
        <w:r>
          <w:fldChar w:fldCharType="separate"/>
        </w:r>
        <w:r>
          <w:t>11</w:t>
        </w:r>
        <w:r>
          <w:fldChar w:fldCharType="end"/>
        </w:r>
      </w:ins>
    </w:p>
    <w:p w14:paraId="4A352749" w14:textId="77777777" w:rsidR="00E12664" w:rsidRDefault="00261FCE">
      <w:pPr>
        <w:pStyle w:val="TOC3"/>
        <w:tabs>
          <w:tab w:val="clear" w:pos="9781"/>
          <w:tab w:val="right" w:leader="dot" w:pos="10205"/>
        </w:tabs>
        <w:rPr>
          <w:ins w:id="982" w:author="gwendolyn" w:date="2024-08-27T15:39:00Z"/>
        </w:rPr>
      </w:pPr>
      <w:ins w:id="983" w:author="gwendolyn" w:date="2024-08-27T15:39:00Z">
        <w:r>
          <w:t xml:space="preserve">3.5.6. </w:t>
        </w:r>
        <w:r>
          <w:rPr>
            <w:rFonts w:hint="eastAsia"/>
          </w:rPr>
          <w:t>CAPITAL FUNDING</w:t>
        </w:r>
        <w:r>
          <w:tab/>
        </w:r>
        <w:r>
          <w:fldChar w:fldCharType="begin"/>
        </w:r>
        <w:r>
          <w:instrText xml:space="preserve"> PAGEREF _Toc8726 \h </w:instrText>
        </w:r>
      </w:ins>
      <w:ins w:id="984" w:author="gwendolyn" w:date="2024-08-27T15:39:00Z">
        <w:r>
          <w:fldChar w:fldCharType="separate"/>
        </w:r>
        <w:r>
          <w:t>11</w:t>
        </w:r>
        <w:r>
          <w:fldChar w:fldCharType="end"/>
        </w:r>
      </w:ins>
    </w:p>
    <w:p w14:paraId="4A35274A" w14:textId="77777777" w:rsidR="00E12664" w:rsidRDefault="00261FCE">
      <w:pPr>
        <w:pStyle w:val="TOC3"/>
        <w:tabs>
          <w:tab w:val="clear" w:pos="9781"/>
          <w:tab w:val="right" w:leader="dot" w:pos="10205"/>
        </w:tabs>
        <w:rPr>
          <w:ins w:id="985" w:author="gwendolyn" w:date="2024-08-27T15:39:00Z"/>
        </w:rPr>
      </w:pPr>
      <w:ins w:id="986" w:author="gwendolyn" w:date="2024-08-27T15:39:00Z">
        <w:r>
          <w:t xml:space="preserve">3.5.7. </w:t>
        </w:r>
        <w:r>
          <w:rPr>
            <w:rFonts w:hint="eastAsia"/>
          </w:rPr>
          <w:t>REVENUE FUNDING</w:t>
        </w:r>
        <w:r>
          <w:tab/>
        </w:r>
        <w:r>
          <w:fldChar w:fldCharType="begin"/>
        </w:r>
        <w:r>
          <w:instrText xml:space="preserve"> PAGEREF _Toc28375 \h </w:instrText>
        </w:r>
      </w:ins>
      <w:ins w:id="987" w:author="gwendolyn" w:date="2024-08-27T15:39:00Z">
        <w:r>
          <w:fldChar w:fldCharType="separate"/>
        </w:r>
        <w:r>
          <w:t>11</w:t>
        </w:r>
        <w:r>
          <w:fldChar w:fldCharType="end"/>
        </w:r>
      </w:ins>
    </w:p>
    <w:p w14:paraId="4A35274B" w14:textId="77777777" w:rsidR="00E12664" w:rsidRDefault="00261FCE">
      <w:pPr>
        <w:pStyle w:val="TOC3"/>
        <w:tabs>
          <w:tab w:val="clear" w:pos="9781"/>
          <w:tab w:val="right" w:leader="dot" w:pos="10205"/>
        </w:tabs>
        <w:rPr>
          <w:ins w:id="988" w:author="gwendolyn" w:date="2024-08-27T15:39:00Z"/>
        </w:rPr>
      </w:pPr>
      <w:ins w:id="989" w:author="gwendolyn" w:date="2024-08-27T15:39:00Z">
        <w:r>
          <w:t xml:space="preserve">3.5.8. </w:t>
        </w:r>
        <w:r>
          <w:rPr>
            <w:rFonts w:hint="eastAsia"/>
          </w:rPr>
          <w:t>PERMISSIONS</w:t>
        </w:r>
        <w:r>
          <w:tab/>
        </w:r>
        <w:r>
          <w:fldChar w:fldCharType="begin"/>
        </w:r>
        <w:r>
          <w:instrText xml:space="preserve"> PAGEREF _Toc11701 \h </w:instrText>
        </w:r>
      </w:ins>
      <w:ins w:id="990" w:author="gwendolyn" w:date="2024-08-27T15:39:00Z">
        <w:r>
          <w:fldChar w:fldCharType="separate"/>
        </w:r>
        <w:r>
          <w:t>11</w:t>
        </w:r>
        <w:r>
          <w:fldChar w:fldCharType="end"/>
        </w:r>
      </w:ins>
    </w:p>
    <w:p w14:paraId="4A35274C" w14:textId="77777777" w:rsidR="00E12664" w:rsidRDefault="00261FCE">
      <w:pPr>
        <w:pStyle w:val="TOC3"/>
        <w:tabs>
          <w:tab w:val="clear" w:pos="9781"/>
          <w:tab w:val="right" w:leader="dot" w:pos="10205"/>
        </w:tabs>
        <w:rPr>
          <w:ins w:id="991" w:author="gwendolyn" w:date="2024-08-27T15:39:00Z"/>
        </w:rPr>
      </w:pPr>
      <w:ins w:id="992" w:author="gwendolyn" w:date="2024-08-27T15:39:00Z">
        <w:r>
          <w:t xml:space="preserve">3.5.9. </w:t>
        </w:r>
        <w:r>
          <w:rPr>
            <w:rFonts w:hint="eastAsia"/>
          </w:rPr>
          <w:t>STAFFING</w:t>
        </w:r>
        <w:r>
          <w:tab/>
        </w:r>
        <w:r>
          <w:fldChar w:fldCharType="begin"/>
        </w:r>
        <w:r>
          <w:instrText xml:space="preserve"> PAGEREF _Toc484 \h </w:instrText>
        </w:r>
      </w:ins>
      <w:ins w:id="993" w:author="gwendolyn" w:date="2024-08-27T15:39:00Z">
        <w:r>
          <w:fldChar w:fldCharType="separate"/>
        </w:r>
        <w:r>
          <w:t>11</w:t>
        </w:r>
        <w:r>
          <w:fldChar w:fldCharType="end"/>
        </w:r>
      </w:ins>
    </w:p>
    <w:p w14:paraId="4A35274D" w14:textId="77777777" w:rsidR="00E12664" w:rsidRDefault="00261FCE">
      <w:pPr>
        <w:pStyle w:val="TOC3"/>
        <w:tabs>
          <w:tab w:val="clear" w:pos="9781"/>
          <w:tab w:val="right" w:leader="dot" w:pos="10205"/>
        </w:tabs>
        <w:rPr>
          <w:ins w:id="994" w:author="gwendolyn" w:date="2024-08-27T15:39:00Z"/>
        </w:rPr>
      </w:pPr>
      <w:ins w:id="995" w:author="gwendolyn" w:date="2024-08-27T15:39:00Z">
        <w:r>
          <w:t xml:space="preserve">3.5.10. </w:t>
        </w:r>
        <w:r>
          <w:rPr>
            <w:rFonts w:hint="eastAsia"/>
          </w:rPr>
          <w:t>COMMUNITY INVOLVEMENT – OPERATIONAL STRATEGY</w:t>
        </w:r>
        <w:r>
          <w:tab/>
        </w:r>
        <w:r>
          <w:fldChar w:fldCharType="begin"/>
        </w:r>
        <w:r>
          <w:instrText xml:space="preserve"> PAGEREF _Toc4716 \h </w:instrText>
        </w:r>
      </w:ins>
      <w:ins w:id="996" w:author="gwendolyn" w:date="2024-08-27T15:39:00Z">
        <w:r>
          <w:fldChar w:fldCharType="separate"/>
        </w:r>
        <w:r>
          <w:t>12</w:t>
        </w:r>
        <w:r>
          <w:fldChar w:fldCharType="end"/>
        </w:r>
      </w:ins>
    </w:p>
    <w:p w14:paraId="4A35274E" w14:textId="77777777" w:rsidR="00E12664" w:rsidRDefault="00261FCE">
      <w:pPr>
        <w:pStyle w:val="TOC3"/>
        <w:tabs>
          <w:tab w:val="clear" w:pos="9781"/>
          <w:tab w:val="right" w:leader="dot" w:pos="10205"/>
        </w:tabs>
        <w:rPr>
          <w:ins w:id="997" w:author="gwendolyn" w:date="2024-08-27T15:39:00Z"/>
        </w:rPr>
      </w:pPr>
      <w:ins w:id="998" w:author="gwendolyn" w:date="2024-08-27T15:39:00Z">
        <w:r>
          <w:t xml:space="preserve">3.5.11. </w:t>
        </w:r>
        <w:r>
          <w:rPr>
            <w:rFonts w:hint="eastAsia"/>
          </w:rPr>
          <w:t>RECRUITMENT</w:t>
        </w:r>
        <w:r>
          <w:tab/>
        </w:r>
        <w:r>
          <w:fldChar w:fldCharType="begin"/>
        </w:r>
        <w:r>
          <w:instrText xml:space="preserve"> PAGEREF _Toc15175 \h </w:instrText>
        </w:r>
      </w:ins>
      <w:ins w:id="999" w:author="gwendolyn" w:date="2024-08-27T15:39:00Z">
        <w:r>
          <w:fldChar w:fldCharType="separate"/>
        </w:r>
        <w:r>
          <w:t>12</w:t>
        </w:r>
        <w:r>
          <w:fldChar w:fldCharType="end"/>
        </w:r>
      </w:ins>
    </w:p>
    <w:p w14:paraId="4A35274F" w14:textId="77777777" w:rsidR="00E12664" w:rsidRDefault="00261FCE">
      <w:pPr>
        <w:pStyle w:val="TOC3"/>
        <w:tabs>
          <w:tab w:val="clear" w:pos="9781"/>
          <w:tab w:val="right" w:leader="dot" w:pos="10205"/>
        </w:tabs>
        <w:rPr>
          <w:ins w:id="1000" w:author="gwendolyn" w:date="2024-08-27T15:39:00Z"/>
        </w:rPr>
      </w:pPr>
      <w:ins w:id="1001" w:author="gwendolyn" w:date="2024-08-27T15:39:00Z">
        <w:r>
          <w:t xml:space="preserve">3.5.12. </w:t>
        </w:r>
        <w:r>
          <w:rPr>
            <w:rFonts w:hint="eastAsia"/>
          </w:rPr>
          <w:t>TRAINING</w:t>
        </w:r>
        <w:r>
          <w:tab/>
        </w:r>
        <w:r>
          <w:fldChar w:fldCharType="begin"/>
        </w:r>
        <w:r>
          <w:instrText xml:space="preserve"> PAGEREF _Toc27728 \h </w:instrText>
        </w:r>
      </w:ins>
      <w:ins w:id="1002" w:author="gwendolyn" w:date="2024-08-27T15:39:00Z">
        <w:r>
          <w:fldChar w:fldCharType="separate"/>
        </w:r>
        <w:r>
          <w:t>12</w:t>
        </w:r>
        <w:r>
          <w:fldChar w:fldCharType="end"/>
        </w:r>
      </w:ins>
    </w:p>
    <w:p w14:paraId="4A352750" w14:textId="77777777" w:rsidR="00E12664" w:rsidRDefault="00261FCE">
      <w:pPr>
        <w:pStyle w:val="TOC3"/>
        <w:tabs>
          <w:tab w:val="clear" w:pos="9781"/>
          <w:tab w:val="right" w:leader="dot" w:pos="10205"/>
        </w:tabs>
        <w:rPr>
          <w:ins w:id="1003" w:author="gwendolyn" w:date="2024-08-27T15:39:00Z"/>
        </w:rPr>
      </w:pPr>
      <w:ins w:id="1004" w:author="gwendolyn" w:date="2024-08-27T15:39:00Z">
        <w:r>
          <w:t xml:space="preserve">3.5.13. </w:t>
        </w:r>
        <w:r>
          <w:rPr>
            <w:rFonts w:hint="eastAsia"/>
          </w:rPr>
          <w:t>MARKETING</w:t>
        </w:r>
        <w:r>
          <w:tab/>
        </w:r>
        <w:r>
          <w:fldChar w:fldCharType="begin"/>
        </w:r>
        <w:r>
          <w:instrText xml:space="preserve"> PAGEREF _Toc26008 \h </w:instrText>
        </w:r>
      </w:ins>
      <w:ins w:id="1005" w:author="gwendolyn" w:date="2024-08-27T15:39:00Z">
        <w:r>
          <w:fldChar w:fldCharType="separate"/>
        </w:r>
        <w:r>
          <w:t>12</w:t>
        </w:r>
        <w:r>
          <w:fldChar w:fldCharType="end"/>
        </w:r>
      </w:ins>
    </w:p>
    <w:p w14:paraId="4A352751" w14:textId="77777777" w:rsidR="00E12664" w:rsidRDefault="00261FCE">
      <w:pPr>
        <w:pStyle w:val="TOC3"/>
        <w:tabs>
          <w:tab w:val="clear" w:pos="9781"/>
          <w:tab w:val="right" w:leader="dot" w:pos="10205"/>
        </w:tabs>
        <w:rPr>
          <w:ins w:id="1006" w:author="gwendolyn" w:date="2024-08-27T15:39:00Z"/>
        </w:rPr>
      </w:pPr>
      <w:ins w:id="1007" w:author="gwendolyn" w:date="2024-08-27T15:39:00Z">
        <w:r>
          <w:t xml:space="preserve">3.5.14. </w:t>
        </w:r>
        <w:r>
          <w:rPr>
            <w:rFonts w:hint="eastAsia"/>
          </w:rPr>
          <w:t>VISITORS (EXISTING AND PROJECTED NUMBERS) </w:t>
        </w:r>
        <w:r>
          <w:tab/>
        </w:r>
        <w:r>
          <w:fldChar w:fldCharType="begin"/>
        </w:r>
        <w:r>
          <w:instrText xml:space="preserve"> PAGEREF _Toc26378 \h </w:instrText>
        </w:r>
      </w:ins>
      <w:ins w:id="1008" w:author="gwendolyn" w:date="2024-08-27T15:39:00Z">
        <w:r>
          <w:fldChar w:fldCharType="separate"/>
        </w:r>
        <w:r>
          <w:t>12</w:t>
        </w:r>
        <w:r>
          <w:fldChar w:fldCharType="end"/>
        </w:r>
      </w:ins>
    </w:p>
    <w:p w14:paraId="4A352752" w14:textId="77777777" w:rsidR="00E12664" w:rsidRDefault="00261FCE">
      <w:pPr>
        <w:pStyle w:val="TOC3"/>
        <w:tabs>
          <w:tab w:val="clear" w:pos="9781"/>
          <w:tab w:val="right" w:leader="dot" w:pos="10205"/>
        </w:tabs>
        <w:rPr>
          <w:ins w:id="1009" w:author="gwendolyn" w:date="2024-08-27T15:39:00Z"/>
        </w:rPr>
      </w:pPr>
      <w:ins w:id="1010" w:author="gwendolyn" w:date="2024-08-27T15:39:00Z">
        <w:r>
          <w:t xml:space="preserve">3.5.15. </w:t>
        </w:r>
        <w:r>
          <w:rPr>
            <w:rFonts w:hint="eastAsia"/>
          </w:rPr>
          <w:t>CONSTRAINTS</w:t>
        </w:r>
        <w:r>
          <w:tab/>
        </w:r>
        <w:r>
          <w:fldChar w:fldCharType="begin"/>
        </w:r>
        <w:r>
          <w:instrText xml:space="preserve"> PAGEREF _Toc9092 \h </w:instrText>
        </w:r>
      </w:ins>
      <w:ins w:id="1011" w:author="gwendolyn" w:date="2024-08-27T15:39:00Z">
        <w:r>
          <w:fldChar w:fldCharType="separate"/>
        </w:r>
        <w:r>
          <w:t>12</w:t>
        </w:r>
        <w:r>
          <w:fldChar w:fldCharType="end"/>
        </w:r>
      </w:ins>
    </w:p>
    <w:p w14:paraId="4A352753" w14:textId="77777777" w:rsidR="00E12664" w:rsidRDefault="00261FCE">
      <w:pPr>
        <w:pStyle w:val="TOC3"/>
        <w:tabs>
          <w:tab w:val="clear" w:pos="9781"/>
          <w:tab w:val="right" w:leader="dot" w:pos="10205"/>
        </w:tabs>
        <w:rPr>
          <w:ins w:id="1012" w:author="gwendolyn" w:date="2024-08-27T15:39:00Z"/>
        </w:rPr>
      </w:pPr>
      <w:ins w:id="1013" w:author="gwendolyn" w:date="2024-08-27T15:39:00Z">
        <w:r>
          <w:t xml:space="preserve">3.5.16. </w:t>
        </w:r>
        <w:r>
          <w:rPr>
            <w:rFonts w:hint="eastAsia"/>
          </w:rPr>
          <w:t>TARGET MARKET</w:t>
        </w:r>
        <w:r>
          <w:tab/>
        </w:r>
        <w:r>
          <w:fldChar w:fldCharType="begin"/>
        </w:r>
        <w:r>
          <w:instrText xml:space="preserve"> PAGEREF _Toc20883 \h </w:instrText>
        </w:r>
      </w:ins>
      <w:ins w:id="1014" w:author="gwendolyn" w:date="2024-08-27T15:39:00Z">
        <w:r>
          <w:fldChar w:fldCharType="separate"/>
        </w:r>
        <w:r>
          <w:t>12</w:t>
        </w:r>
        <w:r>
          <w:fldChar w:fldCharType="end"/>
        </w:r>
      </w:ins>
    </w:p>
    <w:p w14:paraId="4A352754" w14:textId="77777777" w:rsidR="00E12664" w:rsidRDefault="00261FCE">
      <w:pPr>
        <w:pStyle w:val="TOC3"/>
        <w:tabs>
          <w:tab w:val="clear" w:pos="9781"/>
          <w:tab w:val="right" w:leader="dot" w:pos="10205"/>
        </w:tabs>
        <w:rPr>
          <w:ins w:id="1015" w:author="gwendolyn" w:date="2024-08-27T15:39:00Z"/>
        </w:rPr>
      </w:pPr>
      <w:ins w:id="1016" w:author="gwendolyn" w:date="2024-08-27T15:39:00Z">
        <w:r>
          <w:t xml:space="preserve">3.5.17. </w:t>
        </w:r>
        <w:r>
          <w:rPr>
            <w:rFonts w:hint="eastAsia"/>
          </w:rPr>
          <w:t>OVERSEAS MARKET</w:t>
        </w:r>
        <w:r>
          <w:tab/>
        </w:r>
        <w:r>
          <w:fldChar w:fldCharType="begin"/>
        </w:r>
        <w:r>
          <w:instrText xml:space="preserve"> PAGEREF _Toc27421 \h </w:instrText>
        </w:r>
      </w:ins>
      <w:ins w:id="1017" w:author="gwendolyn" w:date="2024-08-27T15:39:00Z">
        <w:r>
          <w:fldChar w:fldCharType="separate"/>
        </w:r>
        <w:r>
          <w:t>12</w:t>
        </w:r>
        <w:r>
          <w:fldChar w:fldCharType="end"/>
        </w:r>
      </w:ins>
    </w:p>
    <w:p w14:paraId="4A352755" w14:textId="77777777" w:rsidR="00E12664" w:rsidRDefault="00261FCE">
      <w:pPr>
        <w:pStyle w:val="TOC3"/>
        <w:tabs>
          <w:tab w:val="clear" w:pos="9781"/>
          <w:tab w:val="right" w:leader="dot" w:pos="10205"/>
        </w:tabs>
        <w:rPr>
          <w:ins w:id="1018" w:author="gwendolyn" w:date="2024-08-27T15:39:00Z"/>
        </w:rPr>
      </w:pPr>
      <w:ins w:id="1019" w:author="gwendolyn" w:date="2024-08-27T15:39:00Z">
        <w:r>
          <w:t xml:space="preserve">3.5.18. </w:t>
        </w:r>
        <w:r>
          <w:rPr>
            <w:rFonts w:hint="eastAsia"/>
          </w:rPr>
          <w:t>CUSTOMER DEMANDS</w:t>
        </w:r>
        <w:r>
          <w:tab/>
        </w:r>
        <w:r>
          <w:fldChar w:fldCharType="begin"/>
        </w:r>
        <w:r>
          <w:instrText xml:space="preserve"> PAGEREF _Toc2252 \h </w:instrText>
        </w:r>
      </w:ins>
      <w:ins w:id="1020" w:author="gwendolyn" w:date="2024-08-27T15:39:00Z">
        <w:r>
          <w:fldChar w:fldCharType="separate"/>
        </w:r>
        <w:r>
          <w:t>12</w:t>
        </w:r>
        <w:r>
          <w:fldChar w:fldCharType="end"/>
        </w:r>
      </w:ins>
    </w:p>
    <w:p w14:paraId="4A352756" w14:textId="77777777" w:rsidR="00E12664" w:rsidRDefault="00261FCE">
      <w:pPr>
        <w:pStyle w:val="TOC3"/>
        <w:tabs>
          <w:tab w:val="clear" w:pos="9781"/>
          <w:tab w:val="right" w:leader="dot" w:pos="10205"/>
        </w:tabs>
        <w:rPr>
          <w:ins w:id="1021" w:author="gwendolyn" w:date="2024-08-27T15:39:00Z"/>
        </w:rPr>
      </w:pPr>
      <w:ins w:id="1022" w:author="gwendolyn" w:date="2024-08-27T15:39:00Z">
        <w:r>
          <w:t xml:space="preserve">3.5.19. </w:t>
        </w:r>
        <w:r>
          <w:rPr>
            <w:rFonts w:hint="eastAsia"/>
          </w:rPr>
          <w:t>EDUCATION</w:t>
        </w:r>
        <w:r>
          <w:tab/>
        </w:r>
        <w:r>
          <w:fldChar w:fldCharType="begin"/>
        </w:r>
        <w:r>
          <w:instrText xml:space="preserve"> PAGEREF _Toc12428 \h </w:instrText>
        </w:r>
      </w:ins>
      <w:ins w:id="1023" w:author="gwendolyn" w:date="2024-08-27T15:39:00Z">
        <w:r>
          <w:fldChar w:fldCharType="separate"/>
        </w:r>
        <w:r>
          <w:t>12</w:t>
        </w:r>
        <w:r>
          <w:fldChar w:fldCharType="end"/>
        </w:r>
      </w:ins>
    </w:p>
    <w:p w14:paraId="4A352757" w14:textId="77777777" w:rsidR="00E12664" w:rsidRDefault="00261FCE">
      <w:pPr>
        <w:pStyle w:val="TOC3"/>
        <w:tabs>
          <w:tab w:val="clear" w:pos="9781"/>
          <w:tab w:val="right" w:leader="dot" w:pos="10205"/>
        </w:tabs>
        <w:rPr>
          <w:ins w:id="1024" w:author="gwendolyn" w:date="2024-08-27T15:39:00Z"/>
        </w:rPr>
      </w:pPr>
      <w:ins w:id="1025" w:author="gwendolyn" w:date="2024-08-27T15:39:00Z">
        <w:r>
          <w:t xml:space="preserve">3.5.20. </w:t>
        </w:r>
        <w:r>
          <w:rPr>
            <w:rFonts w:hint="eastAsia"/>
          </w:rPr>
          <w:t>MERCHANDISING</w:t>
        </w:r>
        <w:r>
          <w:tab/>
        </w:r>
        <w:r>
          <w:fldChar w:fldCharType="begin"/>
        </w:r>
        <w:r>
          <w:instrText xml:space="preserve"> PAGEREF _Toc14296 \h </w:instrText>
        </w:r>
      </w:ins>
      <w:ins w:id="1026" w:author="gwendolyn" w:date="2024-08-27T15:39:00Z">
        <w:r>
          <w:fldChar w:fldCharType="separate"/>
        </w:r>
        <w:r>
          <w:t>12</w:t>
        </w:r>
        <w:r>
          <w:fldChar w:fldCharType="end"/>
        </w:r>
      </w:ins>
    </w:p>
    <w:p w14:paraId="4A352758" w14:textId="77777777" w:rsidR="00E12664" w:rsidRDefault="00261FCE">
      <w:pPr>
        <w:pStyle w:val="TOC3"/>
        <w:tabs>
          <w:tab w:val="clear" w:pos="9781"/>
          <w:tab w:val="right" w:leader="dot" w:pos="10205"/>
        </w:tabs>
        <w:rPr>
          <w:ins w:id="1027" w:author="gwendolyn" w:date="2024-08-27T15:39:00Z"/>
        </w:rPr>
      </w:pPr>
      <w:ins w:id="1028" w:author="gwendolyn" w:date="2024-08-27T15:39:00Z">
        <w:r>
          <w:t xml:space="preserve">3.5.21. </w:t>
        </w:r>
        <w:r>
          <w:rPr>
            <w:rFonts w:hint="eastAsia"/>
          </w:rPr>
          <w:t>ADVERTISING</w:t>
        </w:r>
        <w:r>
          <w:tab/>
        </w:r>
        <w:r>
          <w:fldChar w:fldCharType="begin"/>
        </w:r>
        <w:r>
          <w:instrText xml:space="preserve"> PAGEREF _Toc25466 \h </w:instrText>
        </w:r>
      </w:ins>
      <w:ins w:id="1029" w:author="gwendolyn" w:date="2024-08-27T15:39:00Z">
        <w:r>
          <w:fldChar w:fldCharType="separate"/>
        </w:r>
        <w:r>
          <w:t>12</w:t>
        </w:r>
        <w:r>
          <w:fldChar w:fldCharType="end"/>
        </w:r>
      </w:ins>
    </w:p>
    <w:p w14:paraId="4A352759" w14:textId="77777777" w:rsidR="00E12664" w:rsidRDefault="00261FCE">
      <w:pPr>
        <w:pStyle w:val="TOC3"/>
        <w:tabs>
          <w:tab w:val="clear" w:pos="9781"/>
          <w:tab w:val="right" w:leader="dot" w:pos="10205"/>
        </w:tabs>
        <w:rPr>
          <w:ins w:id="1030" w:author="gwendolyn" w:date="2024-08-27T15:39:00Z"/>
        </w:rPr>
      </w:pPr>
      <w:ins w:id="1031" w:author="gwendolyn" w:date="2024-08-27T15:39:00Z">
        <w:r>
          <w:t xml:space="preserve">3.5.22. </w:t>
        </w:r>
        <w:r>
          <w:rPr>
            <w:rFonts w:hint="eastAsia"/>
          </w:rPr>
          <w:t>Application of VR/AR Technology</w:t>
        </w:r>
        <w:r>
          <w:tab/>
        </w:r>
        <w:r>
          <w:fldChar w:fldCharType="begin"/>
        </w:r>
        <w:r>
          <w:instrText xml:space="preserve"> PAGEREF _Toc9327 \h </w:instrText>
        </w:r>
      </w:ins>
      <w:ins w:id="1032" w:author="gwendolyn" w:date="2024-08-27T15:39:00Z">
        <w:r>
          <w:fldChar w:fldCharType="separate"/>
        </w:r>
        <w:r>
          <w:t>13</w:t>
        </w:r>
        <w:r>
          <w:fldChar w:fldCharType="end"/>
        </w:r>
      </w:ins>
    </w:p>
    <w:p w14:paraId="4A35275A" w14:textId="77777777" w:rsidR="00E12664" w:rsidRDefault="00261FCE">
      <w:pPr>
        <w:pStyle w:val="TOC3"/>
        <w:tabs>
          <w:tab w:val="clear" w:pos="9781"/>
          <w:tab w:val="right" w:leader="dot" w:pos="10205"/>
        </w:tabs>
        <w:rPr>
          <w:ins w:id="1033" w:author="gwendolyn" w:date="2024-08-27T15:39:00Z"/>
        </w:rPr>
      </w:pPr>
      <w:ins w:id="1034" w:author="gwendolyn" w:date="2024-08-27T15:39:00Z">
        <w:r>
          <w:t xml:space="preserve">3.5.23. </w:t>
        </w:r>
        <w:r>
          <w:rPr>
            <w:rFonts w:hint="eastAsia"/>
          </w:rPr>
          <w:t>MARKET TRENDS</w:t>
        </w:r>
        <w:r>
          <w:tab/>
        </w:r>
        <w:r>
          <w:fldChar w:fldCharType="begin"/>
        </w:r>
        <w:r>
          <w:instrText xml:space="preserve"> PAGEREF _Toc15537 \h </w:instrText>
        </w:r>
      </w:ins>
      <w:ins w:id="1035" w:author="gwendolyn" w:date="2024-08-27T15:39:00Z">
        <w:r>
          <w:fldChar w:fldCharType="separate"/>
        </w:r>
        <w:r>
          <w:t>13</w:t>
        </w:r>
        <w:r>
          <w:fldChar w:fldCharType="end"/>
        </w:r>
      </w:ins>
    </w:p>
    <w:p w14:paraId="4A35275B" w14:textId="77777777" w:rsidR="00E12664" w:rsidRDefault="00261FCE">
      <w:pPr>
        <w:pStyle w:val="TOC3"/>
        <w:tabs>
          <w:tab w:val="clear" w:pos="9781"/>
          <w:tab w:val="right" w:leader="dot" w:pos="10205"/>
        </w:tabs>
        <w:rPr>
          <w:ins w:id="1036" w:author="gwendolyn" w:date="2024-08-27T15:39:00Z"/>
        </w:rPr>
      </w:pPr>
      <w:ins w:id="1037" w:author="gwendolyn" w:date="2024-08-27T15:39:00Z">
        <w:r>
          <w:t xml:space="preserve">3.5.24. </w:t>
        </w:r>
        <w:r>
          <w:rPr>
            <w:rFonts w:hint="eastAsia"/>
          </w:rPr>
          <w:t>Sustainable Development and Environmental Protection</w:t>
        </w:r>
        <w:r>
          <w:tab/>
        </w:r>
        <w:r>
          <w:fldChar w:fldCharType="begin"/>
        </w:r>
        <w:r>
          <w:instrText xml:space="preserve"> PAGEREF _Toc11894 \h </w:instrText>
        </w:r>
      </w:ins>
      <w:ins w:id="1038" w:author="gwendolyn" w:date="2024-08-27T15:39:00Z">
        <w:r>
          <w:fldChar w:fldCharType="separate"/>
        </w:r>
        <w:r>
          <w:t>13</w:t>
        </w:r>
        <w:r>
          <w:fldChar w:fldCharType="end"/>
        </w:r>
      </w:ins>
    </w:p>
    <w:p w14:paraId="4A35275C" w14:textId="77777777" w:rsidR="00E12664" w:rsidRDefault="00261FCE">
      <w:pPr>
        <w:pStyle w:val="TOC3"/>
        <w:tabs>
          <w:tab w:val="clear" w:pos="9781"/>
          <w:tab w:val="right" w:leader="dot" w:pos="10205"/>
        </w:tabs>
        <w:rPr>
          <w:ins w:id="1039" w:author="gwendolyn" w:date="2024-08-27T15:39:00Z"/>
        </w:rPr>
      </w:pPr>
      <w:ins w:id="1040" w:author="gwendolyn" w:date="2024-08-27T15:39:00Z">
        <w:r>
          <w:t xml:space="preserve">3.5.25. </w:t>
        </w:r>
        <w:r>
          <w:rPr>
            <w:rFonts w:hint="eastAsia"/>
          </w:rPr>
          <w:t>COMPETITION</w:t>
        </w:r>
        <w:r>
          <w:tab/>
        </w:r>
        <w:r>
          <w:fldChar w:fldCharType="begin"/>
        </w:r>
        <w:r>
          <w:instrText xml:space="preserve"> PAGEREF _Toc1468 \h </w:instrText>
        </w:r>
      </w:ins>
      <w:ins w:id="1041" w:author="gwendolyn" w:date="2024-08-27T15:39:00Z">
        <w:r>
          <w:fldChar w:fldCharType="separate"/>
        </w:r>
        <w:r>
          <w:t>13</w:t>
        </w:r>
        <w:r>
          <w:fldChar w:fldCharType="end"/>
        </w:r>
      </w:ins>
    </w:p>
    <w:p w14:paraId="4A35275D" w14:textId="77777777" w:rsidR="00E12664" w:rsidRDefault="00261FCE">
      <w:pPr>
        <w:pStyle w:val="TOC2"/>
        <w:tabs>
          <w:tab w:val="clear" w:pos="9781"/>
          <w:tab w:val="right" w:leader="dot" w:pos="10205"/>
        </w:tabs>
        <w:rPr>
          <w:ins w:id="1042" w:author="gwendolyn" w:date="2024-08-27T15:39:00Z"/>
        </w:rPr>
      </w:pPr>
      <w:ins w:id="1043" w:author="gwendolyn" w:date="2024-08-27T15:39:00Z">
        <w:r>
          <w:rPr>
            <w:color w:val="00558C"/>
          </w:rPr>
          <w:t xml:space="preserve">3.6. </w:t>
        </w:r>
        <w:r>
          <w:rPr>
            <w:rFonts w:hint="eastAsia"/>
          </w:rPr>
          <w:t>FINANCIAL APPRAISAL </w:t>
        </w:r>
        <w:r>
          <w:tab/>
        </w:r>
        <w:r>
          <w:fldChar w:fldCharType="begin"/>
        </w:r>
        <w:r>
          <w:instrText xml:space="preserve"> PAGEREF _Toc9628 \h </w:instrText>
        </w:r>
      </w:ins>
      <w:ins w:id="1044" w:author="gwendolyn" w:date="2024-08-27T15:39:00Z">
        <w:r>
          <w:fldChar w:fldCharType="separate"/>
        </w:r>
        <w:r>
          <w:t>13</w:t>
        </w:r>
        <w:r>
          <w:fldChar w:fldCharType="end"/>
        </w:r>
      </w:ins>
    </w:p>
    <w:p w14:paraId="4A35275E" w14:textId="77777777" w:rsidR="00E12664" w:rsidRDefault="00261FCE">
      <w:pPr>
        <w:pStyle w:val="TOC3"/>
        <w:tabs>
          <w:tab w:val="clear" w:pos="9781"/>
          <w:tab w:val="right" w:leader="dot" w:pos="10205"/>
        </w:tabs>
        <w:rPr>
          <w:ins w:id="1045" w:author="gwendolyn" w:date="2024-08-27T15:39:00Z"/>
        </w:rPr>
      </w:pPr>
      <w:ins w:id="1046" w:author="gwendolyn" w:date="2024-08-27T15:39:00Z">
        <w:r>
          <w:t xml:space="preserve">3.6.1. </w:t>
        </w:r>
        <w:r>
          <w:rPr>
            <w:rFonts w:hint="eastAsia"/>
          </w:rPr>
          <w:t>ACCOUNTING REQUIREMENTS</w:t>
        </w:r>
        <w:r>
          <w:tab/>
        </w:r>
        <w:r>
          <w:fldChar w:fldCharType="begin"/>
        </w:r>
        <w:r>
          <w:instrText xml:space="preserve"> PAGEREF _Toc4754 \h </w:instrText>
        </w:r>
      </w:ins>
      <w:ins w:id="1047" w:author="gwendolyn" w:date="2024-08-27T15:39:00Z">
        <w:r>
          <w:fldChar w:fldCharType="separate"/>
        </w:r>
        <w:r>
          <w:t>13</w:t>
        </w:r>
        <w:r>
          <w:fldChar w:fldCharType="end"/>
        </w:r>
      </w:ins>
    </w:p>
    <w:p w14:paraId="4A35275F" w14:textId="77777777" w:rsidR="00E12664" w:rsidRDefault="00261FCE">
      <w:pPr>
        <w:pStyle w:val="TOC3"/>
        <w:tabs>
          <w:tab w:val="clear" w:pos="9781"/>
          <w:tab w:val="right" w:leader="dot" w:pos="10205"/>
        </w:tabs>
        <w:rPr>
          <w:ins w:id="1048" w:author="gwendolyn" w:date="2024-08-27T15:39:00Z"/>
        </w:rPr>
      </w:pPr>
      <w:ins w:id="1049" w:author="gwendolyn" w:date="2024-08-27T15:39:00Z">
        <w:r>
          <w:t xml:space="preserve">3.6.2. </w:t>
        </w:r>
        <w:r>
          <w:rPr>
            <w:rFonts w:hint="eastAsia"/>
          </w:rPr>
          <w:t>CATEGORIES OF POTENTIAL REVENUE</w:t>
        </w:r>
        <w:r>
          <w:tab/>
        </w:r>
        <w:r>
          <w:fldChar w:fldCharType="begin"/>
        </w:r>
        <w:r>
          <w:instrText xml:space="preserve"> PAGEREF _Toc27874 \h </w:instrText>
        </w:r>
      </w:ins>
      <w:ins w:id="1050" w:author="gwendolyn" w:date="2024-08-27T15:39:00Z">
        <w:r>
          <w:fldChar w:fldCharType="separate"/>
        </w:r>
        <w:r>
          <w:t>13</w:t>
        </w:r>
        <w:r>
          <w:fldChar w:fldCharType="end"/>
        </w:r>
      </w:ins>
    </w:p>
    <w:p w14:paraId="4A352760" w14:textId="77777777" w:rsidR="00E12664" w:rsidRDefault="00261FCE">
      <w:pPr>
        <w:pStyle w:val="TOC3"/>
        <w:tabs>
          <w:tab w:val="clear" w:pos="9781"/>
          <w:tab w:val="right" w:leader="dot" w:pos="10205"/>
        </w:tabs>
        <w:rPr>
          <w:ins w:id="1051" w:author="gwendolyn" w:date="2024-08-27T15:39:00Z"/>
        </w:rPr>
      </w:pPr>
      <w:ins w:id="1052" w:author="gwendolyn" w:date="2024-08-27T15:39:00Z">
        <w:r>
          <w:t xml:space="preserve">3.6.3. </w:t>
        </w:r>
        <w:r>
          <w:rPr>
            <w:rFonts w:hint="eastAsia"/>
          </w:rPr>
          <w:t>PROPERTY VALUATION</w:t>
        </w:r>
        <w:r>
          <w:tab/>
        </w:r>
        <w:r>
          <w:fldChar w:fldCharType="begin"/>
        </w:r>
        <w:r>
          <w:instrText xml:space="preserve"> PAGEREF _Toc9614 \h </w:instrText>
        </w:r>
      </w:ins>
      <w:ins w:id="1053" w:author="gwendolyn" w:date="2024-08-27T15:39:00Z">
        <w:r>
          <w:fldChar w:fldCharType="separate"/>
        </w:r>
        <w:r>
          <w:t>13</w:t>
        </w:r>
        <w:r>
          <w:fldChar w:fldCharType="end"/>
        </w:r>
      </w:ins>
    </w:p>
    <w:p w14:paraId="4A352761" w14:textId="77777777" w:rsidR="00E12664" w:rsidRDefault="00261FCE">
      <w:pPr>
        <w:pStyle w:val="TOC3"/>
        <w:tabs>
          <w:tab w:val="clear" w:pos="9781"/>
          <w:tab w:val="right" w:leader="dot" w:pos="10205"/>
        </w:tabs>
        <w:rPr>
          <w:ins w:id="1054" w:author="gwendolyn" w:date="2024-08-27T15:39:00Z"/>
        </w:rPr>
      </w:pPr>
      <w:ins w:id="1055" w:author="gwendolyn" w:date="2024-08-27T15:39:00Z">
        <w:r>
          <w:t xml:space="preserve">3.6.4. </w:t>
        </w:r>
        <w:r>
          <w:rPr>
            <w:rFonts w:hint="eastAsia"/>
          </w:rPr>
          <w:t>HOLIDAY COTTAGES</w:t>
        </w:r>
        <w:r>
          <w:tab/>
        </w:r>
        <w:r>
          <w:fldChar w:fldCharType="begin"/>
        </w:r>
        <w:r>
          <w:instrText xml:space="preserve"> PAGEREF _Toc25378 \h </w:instrText>
        </w:r>
      </w:ins>
      <w:ins w:id="1056" w:author="gwendolyn" w:date="2024-08-27T15:39:00Z">
        <w:r>
          <w:fldChar w:fldCharType="separate"/>
        </w:r>
        <w:r>
          <w:t>14</w:t>
        </w:r>
        <w:r>
          <w:fldChar w:fldCharType="end"/>
        </w:r>
      </w:ins>
    </w:p>
    <w:p w14:paraId="4A352762" w14:textId="77777777" w:rsidR="00E12664" w:rsidRDefault="00261FCE">
      <w:pPr>
        <w:pStyle w:val="TOC3"/>
        <w:tabs>
          <w:tab w:val="clear" w:pos="9781"/>
          <w:tab w:val="right" w:leader="dot" w:pos="10205"/>
        </w:tabs>
        <w:rPr>
          <w:ins w:id="1057" w:author="gwendolyn" w:date="2024-08-27T15:39:00Z"/>
        </w:rPr>
      </w:pPr>
      <w:ins w:id="1058" w:author="gwendolyn" w:date="2024-08-27T15:39:00Z">
        <w:r>
          <w:t xml:space="preserve">3.6.5. </w:t>
        </w:r>
        <w:r>
          <w:rPr>
            <w:rFonts w:hint="eastAsia"/>
          </w:rPr>
          <w:t>VISITORS CENTRES</w:t>
        </w:r>
        <w:r>
          <w:tab/>
        </w:r>
        <w:r>
          <w:fldChar w:fldCharType="begin"/>
        </w:r>
        <w:r>
          <w:instrText xml:space="preserve"> PAGEREF _Toc30793 \h </w:instrText>
        </w:r>
      </w:ins>
      <w:ins w:id="1059" w:author="gwendolyn" w:date="2024-08-27T15:39:00Z">
        <w:r>
          <w:fldChar w:fldCharType="separate"/>
        </w:r>
        <w:r>
          <w:t>14</w:t>
        </w:r>
        <w:r>
          <w:fldChar w:fldCharType="end"/>
        </w:r>
      </w:ins>
    </w:p>
    <w:p w14:paraId="4A352763" w14:textId="77777777" w:rsidR="00E12664" w:rsidRDefault="00261FCE">
      <w:pPr>
        <w:pStyle w:val="TOC3"/>
        <w:tabs>
          <w:tab w:val="clear" w:pos="9781"/>
          <w:tab w:val="right" w:leader="dot" w:pos="10205"/>
        </w:tabs>
        <w:rPr>
          <w:ins w:id="1060" w:author="gwendolyn" w:date="2024-08-27T15:39:00Z"/>
        </w:rPr>
      </w:pPr>
      <w:ins w:id="1061" w:author="gwendolyn" w:date="2024-08-27T15:39:00Z">
        <w:r>
          <w:t xml:space="preserve">3.6.6. </w:t>
        </w:r>
        <w:r>
          <w:rPr>
            <w:rFonts w:hint="eastAsia"/>
          </w:rPr>
          <w:t>CASH FLOW</w:t>
        </w:r>
        <w:r>
          <w:tab/>
        </w:r>
        <w:r>
          <w:fldChar w:fldCharType="begin"/>
        </w:r>
        <w:r>
          <w:instrText xml:space="preserve"> PAGEREF _Toc282 \h </w:instrText>
        </w:r>
      </w:ins>
      <w:ins w:id="1062" w:author="gwendolyn" w:date="2024-08-27T15:39:00Z">
        <w:r>
          <w:fldChar w:fldCharType="separate"/>
        </w:r>
        <w:r>
          <w:t>14</w:t>
        </w:r>
        <w:r>
          <w:fldChar w:fldCharType="end"/>
        </w:r>
      </w:ins>
    </w:p>
    <w:p w14:paraId="4A352764" w14:textId="77777777" w:rsidR="00E12664" w:rsidRDefault="00261FCE">
      <w:pPr>
        <w:pStyle w:val="TOC3"/>
        <w:tabs>
          <w:tab w:val="clear" w:pos="9781"/>
          <w:tab w:val="right" w:leader="dot" w:pos="10205"/>
        </w:tabs>
        <w:rPr>
          <w:ins w:id="1063" w:author="gwendolyn" w:date="2024-08-27T15:39:00Z"/>
        </w:rPr>
      </w:pPr>
      <w:ins w:id="1064" w:author="gwendolyn" w:date="2024-08-27T15:39:00Z">
        <w:r>
          <w:rPr>
            <w:rFonts w:hint="eastAsia"/>
          </w:rPr>
          <w:t>Flexible Financial Models</w:t>
        </w:r>
        <w:r>
          <w:tab/>
        </w:r>
        <w:r>
          <w:fldChar w:fldCharType="begin"/>
        </w:r>
        <w:r>
          <w:instrText xml:space="preserve"> PAGEREF _Toc14346 \h </w:instrText>
        </w:r>
      </w:ins>
      <w:ins w:id="1065" w:author="gwendolyn" w:date="2024-08-27T15:39:00Z">
        <w:r>
          <w:fldChar w:fldCharType="separate"/>
        </w:r>
        <w:r>
          <w:t>14</w:t>
        </w:r>
        <w:r>
          <w:fldChar w:fldCharType="end"/>
        </w:r>
      </w:ins>
    </w:p>
    <w:p w14:paraId="4A352765" w14:textId="77777777" w:rsidR="00E12664" w:rsidRDefault="00261FCE">
      <w:pPr>
        <w:pStyle w:val="TOC3"/>
        <w:tabs>
          <w:tab w:val="clear" w:pos="9781"/>
          <w:tab w:val="right" w:leader="dot" w:pos="10205"/>
        </w:tabs>
        <w:rPr>
          <w:ins w:id="1066" w:author="gwendolyn" w:date="2024-08-27T15:39:00Z"/>
        </w:rPr>
      </w:pPr>
      <w:ins w:id="1067" w:author="gwendolyn" w:date="2024-08-27T15:39:00Z">
        <w:r>
          <w:t xml:space="preserve">3.6.7. </w:t>
        </w:r>
        <w:r>
          <w:rPr>
            <w:rFonts w:hint="eastAsia"/>
          </w:rPr>
          <w:t>TAXATION</w:t>
        </w:r>
        <w:r>
          <w:tab/>
        </w:r>
        <w:r>
          <w:fldChar w:fldCharType="begin"/>
        </w:r>
        <w:r>
          <w:instrText xml:space="preserve"> PAGEREF _Toc24708 \h </w:instrText>
        </w:r>
      </w:ins>
      <w:ins w:id="1068" w:author="gwendolyn" w:date="2024-08-27T15:39:00Z">
        <w:r>
          <w:fldChar w:fldCharType="separate"/>
        </w:r>
        <w:r>
          <w:t>14</w:t>
        </w:r>
        <w:r>
          <w:fldChar w:fldCharType="end"/>
        </w:r>
      </w:ins>
    </w:p>
    <w:p w14:paraId="4A352766" w14:textId="77777777" w:rsidR="00E12664" w:rsidRDefault="00261FCE">
      <w:pPr>
        <w:pStyle w:val="TOC3"/>
        <w:tabs>
          <w:tab w:val="clear" w:pos="9781"/>
          <w:tab w:val="right" w:leader="dot" w:pos="10205"/>
        </w:tabs>
        <w:rPr>
          <w:ins w:id="1069" w:author="gwendolyn" w:date="2024-08-27T15:39:00Z"/>
        </w:rPr>
      </w:pPr>
      <w:ins w:id="1070" w:author="gwendolyn" w:date="2024-08-27T15:39:00Z">
        <w:r>
          <w:t xml:space="preserve">3.6.8. </w:t>
        </w:r>
        <w:r>
          <w:rPr>
            <w:rFonts w:hint="eastAsia"/>
          </w:rPr>
          <w:t>RATE RELIEF</w:t>
        </w:r>
        <w:r>
          <w:tab/>
        </w:r>
        <w:r>
          <w:fldChar w:fldCharType="begin"/>
        </w:r>
        <w:r>
          <w:instrText xml:space="preserve"> PAGEREF _Toc31462 \h </w:instrText>
        </w:r>
      </w:ins>
      <w:ins w:id="1071" w:author="gwendolyn" w:date="2024-08-27T15:39:00Z">
        <w:r>
          <w:fldChar w:fldCharType="separate"/>
        </w:r>
        <w:r>
          <w:t>14</w:t>
        </w:r>
        <w:r>
          <w:fldChar w:fldCharType="end"/>
        </w:r>
      </w:ins>
    </w:p>
    <w:p w14:paraId="4A352767" w14:textId="77777777" w:rsidR="00E12664" w:rsidRDefault="00261FCE">
      <w:pPr>
        <w:pStyle w:val="TOC3"/>
        <w:tabs>
          <w:tab w:val="clear" w:pos="9781"/>
          <w:tab w:val="right" w:leader="dot" w:pos="10205"/>
        </w:tabs>
        <w:rPr>
          <w:ins w:id="1072" w:author="gwendolyn" w:date="2024-08-27T15:39:00Z"/>
        </w:rPr>
      </w:pPr>
      <w:ins w:id="1073" w:author="gwendolyn" w:date="2024-08-27T15:39:00Z">
        <w:r>
          <w:t xml:space="preserve">3.6.9. </w:t>
        </w:r>
        <w:r>
          <w:rPr>
            <w:rFonts w:hint="eastAsia"/>
          </w:rPr>
          <w:t>FUNDING CONSIDERATIONS</w:t>
        </w:r>
        <w:r>
          <w:tab/>
        </w:r>
        <w:r>
          <w:fldChar w:fldCharType="begin"/>
        </w:r>
        <w:r>
          <w:instrText xml:space="preserve"> PAGEREF _Toc15683 \h </w:instrText>
        </w:r>
      </w:ins>
      <w:ins w:id="1074" w:author="gwendolyn" w:date="2024-08-27T15:39:00Z">
        <w:r>
          <w:fldChar w:fldCharType="separate"/>
        </w:r>
        <w:r>
          <w:t>14</w:t>
        </w:r>
        <w:r>
          <w:fldChar w:fldCharType="end"/>
        </w:r>
      </w:ins>
    </w:p>
    <w:p w14:paraId="4A352768" w14:textId="77777777" w:rsidR="00E12664" w:rsidRDefault="00261FCE">
      <w:pPr>
        <w:pStyle w:val="TOC3"/>
        <w:tabs>
          <w:tab w:val="clear" w:pos="9781"/>
          <w:tab w:val="right" w:leader="dot" w:pos="10205"/>
        </w:tabs>
        <w:rPr>
          <w:ins w:id="1075" w:author="gwendolyn" w:date="2024-08-27T15:39:00Z"/>
        </w:rPr>
      </w:pPr>
      <w:ins w:id="1076" w:author="gwendolyn" w:date="2024-08-27T15:39:00Z">
        <w:r>
          <w:rPr>
            <w:rFonts w:hint="eastAsia"/>
          </w:rPr>
          <w:t>Data Analysis and Decision Making</w:t>
        </w:r>
        <w:r>
          <w:tab/>
        </w:r>
        <w:r>
          <w:fldChar w:fldCharType="begin"/>
        </w:r>
        <w:r>
          <w:instrText xml:space="preserve"> PAGEREF _Toc6863 \h </w:instrText>
        </w:r>
      </w:ins>
      <w:ins w:id="1077" w:author="gwendolyn" w:date="2024-08-27T15:39:00Z">
        <w:r>
          <w:fldChar w:fldCharType="separate"/>
        </w:r>
        <w:r>
          <w:t>14</w:t>
        </w:r>
        <w:r>
          <w:fldChar w:fldCharType="end"/>
        </w:r>
      </w:ins>
    </w:p>
    <w:p w14:paraId="4A352769" w14:textId="77777777" w:rsidR="00E12664" w:rsidRDefault="00261FCE">
      <w:pPr>
        <w:pStyle w:val="TOC3"/>
        <w:tabs>
          <w:tab w:val="clear" w:pos="9781"/>
          <w:tab w:val="right" w:leader="dot" w:pos="10205"/>
        </w:tabs>
        <w:rPr>
          <w:ins w:id="1078" w:author="gwendolyn" w:date="2024-08-27T15:39:00Z"/>
        </w:rPr>
      </w:pPr>
      <w:ins w:id="1079" w:author="gwendolyn" w:date="2024-08-27T15:39:00Z">
        <w:r>
          <w:t xml:space="preserve">3.6.10. </w:t>
        </w:r>
        <w:r>
          <w:rPr>
            <w:rFonts w:hint="eastAsia"/>
          </w:rPr>
          <w:t>FINANCIAL REVIEW</w:t>
        </w:r>
        <w:r>
          <w:tab/>
        </w:r>
        <w:r>
          <w:fldChar w:fldCharType="begin"/>
        </w:r>
        <w:r>
          <w:instrText xml:space="preserve"> PAGEREF _Toc18611 \h </w:instrText>
        </w:r>
      </w:ins>
      <w:ins w:id="1080" w:author="gwendolyn" w:date="2024-08-27T15:39:00Z">
        <w:r>
          <w:fldChar w:fldCharType="separate"/>
        </w:r>
        <w:r>
          <w:t>14</w:t>
        </w:r>
        <w:r>
          <w:fldChar w:fldCharType="end"/>
        </w:r>
      </w:ins>
    </w:p>
    <w:p w14:paraId="4A35276A" w14:textId="77777777" w:rsidR="00E12664" w:rsidRDefault="00261FCE">
      <w:pPr>
        <w:pStyle w:val="TOC3"/>
        <w:tabs>
          <w:tab w:val="clear" w:pos="9781"/>
          <w:tab w:val="right" w:leader="dot" w:pos="10205"/>
        </w:tabs>
        <w:rPr>
          <w:ins w:id="1081" w:author="gwendolyn" w:date="2024-08-27T15:39:00Z"/>
        </w:rPr>
      </w:pPr>
      <w:ins w:id="1082" w:author="gwendolyn" w:date="2024-08-27T15:39:00Z">
        <w:r>
          <w:rPr>
            <w:rFonts w:hint="eastAsia"/>
          </w:rPr>
          <w:t>Cybersecurity and Data Protection</w:t>
        </w:r>
        <w:r>
          <w:tab/>
        </w:r>
        <w:r>
          <w:fldChar w:fldCharType="begin"/>
        </w:r>
        <w:r>
          <w:instrText xml:space="preserve"> PAGEREF _Toc3613 \h </w:instrText>
        </w:r>
      </w:ins>
      <w:ins w:id="1083" w:author="gwendolyn" w:date="2024-08-27T15:39:00Z">
        <w:r>
          <w:fldChar w:fldCharType="separate"/>
        </w:r>
        <w:r>
          <w:t>15</w:t>
        </w:r>
        <w:r>
          <w:fldChar w:fldCharType="end"/>
        </w:r>
      </w:ins>
    </w:p>
    <w:p w14:paraId="4A35276B" w14:textId="77777777" w:rsidR="00E12664" w:rsidRDefault="00261FCE">
      <w:pPr>
        <w:pStyle w:val="TOC2"/>
        <w:tabs>
          <w:tab w:val="clear" w:pos="9781"/>
          <w:tab w:val="right" w:leader="dot" w:pos="10205"/>
        </w:tabs>
        <w:rPr>
          <w:ins w:id="1084" w:author="gwendolyn" w:date="2024-08-27T15:39:00Z"/>
        </w:rPr>
      </w:pPr>
      <w:ins w:id="1085" w:author="gwendolyn" w:date="2024-08-27T15:39:00Z">
        <w:r>
          <w:rPr>
            <w:color w:val="00558C"/>
          </w:rPr>
          <w:t xml:space="preserve">3.7. </w:t>
        </w:r>
        <w:r>
          <w:rPr>
            <w:rFonts w:hint="eastAsia"/>
          </w:rPr>
          <w:t>MANAGEMENT AND STAFF </w:t>
        </w:r>
        <w:r>
          <w:tab/>
        </w:r>
        <w:r>
          <w:fldChar w:fldCharType="begin"/>
        </w:r>
        <w:r>
          <w:instrText xml:space="preserve"> PAGEREF _Toc10384 \h </w:instrText>
        </w:r>
      </w:ins>
      <w:ins w:id="1086" w:author="gwendolyn" w:date="2024-08-27T15:39:00Z">
        <w:r>
          <w:fldChar w:fldCharType="separate"/>
        </w:r>
        <w:r>
          <w:t>15</w:t>
        </w:r>
        <w:r>
          <w:fldChar w:fldCharType="end"/>
        </w:r>
      </w:ins>
    </w:p>
    <w:p w14:paraId="4A35276C" w14:textId="77777777" w:rsidR="00E12664" w:rsidRDefault="00261FCE">
      <w:pPr>
        <w:pStyle w:val="TOC3"/>
        <w:tabs>
          <w:tab w:val="clear" w:pos="9781"/>
          <w:tab w:val="right" w:leader="dot" w:pos="10205"/>
        </w:tabs>
        <w:rPr>
          <w:ins w:id="1087" w:author="gwendolyn" w:date="2024-08-27T15:39:00Z"/>
        </w:rPr>
      </w:pPr>
      <w:ins w:id="1088" w:author="gwendolyn" w:date="2024-08-27T15:39:00Z">
        <w:r>
          <w:t xml:space="preserve">3.7.1. </w:t>
        </w:r>
        <w:r>
          <w:rPr>
            <w:rFonts w:hint="eastAsia"/>
          </w:rPr>
          <w:t>PROJECT DEVELOPMENT AND CAPITAL WORKS PLAN</w:t>
        </w:r>
        <w:r>
          <w:tab/>
        </w:r>
        <w:r>
          <w:fldChar w:fldCharType="begin"/>
        </w:r>
        <w:r>
          <w:instrText xml:space="preserve"> PAGEREF _Toc20820 \h </w:instrText>
        </w:r>
      </w:ins>
      <w:ins w:id="1089" w:author="gwendolyn" w:date="2024-08-27T15:39:00Z">
        <w:r>
          <w:fldChar w:fldCharType="separate"/>
        </w:r>
        <w:r>
          <w:t>15</w:t>
        </w:r>
        <w:r>
          <w:fldChar w:fldCharType="end"/>
        </w:r>
      </w:ins>
    </w:p>
    <w:p w14:paraId="4A35276D" w14:textId="77777777" w:rsidR="00E12664" w:rsidRDefault="00261FCE">
      <w:pPr>
        <w:pStyle w:val="TOC3"/>
        <w:tabs>
          <w:tab w:val="clear" w:pos="9781"/>
          <w:tab w:val="right" w:leader="dot" w:pos="10205"/>
        </w:tabs>
        <w:rPr>
          <w:ins w:id="1090" w:author="gwendolyn" w:date="2024-08-27T15:39:00Z"/>
        </w:rPr>
      </w:pPr>
      <w:ins w:id="1091" w:author="gwendolyn" w:date="2024-08-27T15:39:00Z">
        <w:r>
          <w:t xml:space="preserve">3.7.2. </w:t>
        </w:r>
        <w:r>
          <w:rPr>
            <w:rFonts w:hint="eastAsia"/>
            <w:lang w:eastAsia="zh-CN"/>
          </w:rPr>
          <w:t>organisation</w:t>
        </w:r>
        <w:r>
          <w:rPr>
            <w:rFonts w:hint="eastAsia"/>
          </w:rPr>
          <w:t> MANAGEMENT STRUCTURE</w:t>
        </w:r>
        <w:r>
          <w:tab/>
        </w:r>
        <w:r>
          <w:fldChar w:fldCharType="begin"/>
        </w:r>
        <w:r>
          <w:instrText xml:space="preserve"> PAGEREF _Toc1564 \h </w:instrText>
        </w:r>
      </w:ins>
      <w:ins w:id="1092" w:author="gwendolyn" w:date="2024-08-27T15:39:00Z">
        <w:r>
          <w:fldChar w:fldCharType="separate"/>
        </w:r>
        <w:r>
          <w:t>15</w:t>
        </w:r>
        <w:r>
          <w:fldChar w:fldCharType="end"/>
        </w:r>
      </w:ins>
    </w:p>
    <w:p w14:paraId="4A35276E" w14:textId="77777777" w:rsidR="00E12664" w:rsidRDefault="00261FCE">
      <w:pPr>
        <w:pStyle w:val="TOC3"/>
        <w:tabs>
          <w:tab w:val="clear" w:pos="9781"/>
          <w:tab w:val="right" w:leader="dot" w:pos="10205"/>
        </w:tabs>
        <w:rPr>
          <w:ins w:id="1093" w:author="gwendolyn" w:date="2024-08-27T15:39:00Z"/>
        </w:rPr>
      </w:pPr>
      <w:ins w:id="1094" w:author="gwendolyn" w:date="2024-08-27T15:39:00Z">
        <w:r>
          <w:rPr>
            <w:lang w:eastAsia="zh-CN"/>
          </w:rPr>
          <w:t>Integration of Digital Project Management Tools</w:t>
        </w:r>
        <w:r>
          <w:tab/>
        </w:r>
        <w:r>
          <w:fldChar w:fldCharType="begin"/>
        </w:r>
        <w:r>
          <w:instrText xml:space="preserve"> PAGEREF _Toc30567 \h </w:instrText>
        </w:r>
      </w:ins>
      <w:ins w:id="1095" w:author="gwendolyn" w:date="2024-08-27T15:39:00Z">
        <w:r>
          <w:fldChar w:fldCharType="separate"/>
        </w:r>
        <w:r>
          <w:t>15</w:t>
        </w:r>
        <w:r>
          <w:fldChar w:fldCharType="end"/>
        </w:r>
      </w:ins>
    </w:p>
    <w:p w14:paraId="4A35276F" w14:textId="77777777" w:rsidR="00E12664" w:rsidRDefault="00261FCE">
      <w:pPr>
        <w:pStyle w:val="TOC3"/>
        <w:tabs>
          <w:tab w:val="clear" w:pos="9781"/>
          <w:tab w:val="right" w:leader="dot" w:pos="10205"/>
        </w:tabs>
        <w:rPr>
          <w:ins w:id="1096" w:author="gwendolyn" w:date="2024-08-27T15:39:00Z"/>
        </w:rPr>
      </w:pPr>
      <w:ins w:id="1097" w:author="gwendolyn" w:date="2024-08-27T15:39:00Z">
        <w:r>
          <w:t xml:space="preserve">3.7.3. </w:t>
        </w:r>
        <w:r>
          <w:rPr>
            <w:rFonts w:hint="eastAsia"/>
          </w:rPr>
          <w:t>STRATEGIC GUIDANCE</w:t>
        </w:r>
        <w:r>
          <w:tab/>
        </w:r>
        <w:r>
          <w:fldChar w:fldCharType="begin"/>
        </w:r>
        <w:r>
          <w:instrText xml:space="preserve"> PAGEREF _Toc11388 \h </w:instrText>
        </w:r>
      </w:ins>
      <w:ins w:id="1098" w:author="gwendolyn" w:date="2024-08-27T15:39:00Z">
        <w:r>
          <w:fldChar w:fldCharType="separate"/>
        </w:r>
        <w:r>
          <w:t>15</w:t>
        </w:r>
        <w:r>
          <w:fldChar w:fldCharType="end"/>
        </w:r>
      </w:ins>
    </w:p>
    <w:p w14:paraId="4A352770" w14:textId="77777777" w:rsidR="00E12664" w:rsidRDefault="00261FCE">
      <w:pPr>
        <w:pStyle w:val="TOC3"/>
        <w:tabs>
          <w:tab w:val="clear" w:pos="9781"/>
          <w:tab w:val="right" w:leader="dot" w:pos="10205"/>
        </w:tabs>
        <w:rPr>
          <w:ins w:id="1099" w:author="gwendolyn" w:date="2024-08-27T15:39:00Z"/>
        </w:rPr>
      </w:pPr>
      <w:ins w:id="1100" w:author="gwendolyn" w:date="2024-08-27T15:39:00Z">
        <w:r>
          <w:t xml:space="preserve">3.7.4. </w:t>
        </w:r>
        <w:r>
          <w:rPr>
            <w:rFonts w:hint="eastAsia"/>
          </w:rPr>
          <w:t>OPERATOR’S </w:t>
        </w:r>
        <w:r>
          <w:rPr>
            <w:rFonts w:hint="eastAsia"/>
            <w:lang w:eastAsia="zh-CN"/>
          </w:rPr>
          <w:t>organisation</w:t>
        </w:r>
        <w:r>
          <w:rPr>
            <w:rFonts w:hint="eastAsia"/>
          </w:rPr>
          <w:t>AL STRUCTURE</w:t>
        </w:r>
        <w:r>
          <w:tab/>
        </w:r>
        <w:r>
          <w:fldChar w:fldCharType="begin"/>
        </w:r>
        <w:r>
          <w:instrText xml:space="preserve"> PAGEREF _Toc7141 \h </w:instrText>
        </w:r>
      </w:ins>
      <w:ins w:id="1101" w:author="gwendolyn" w:date="2024-08-27T15:39:00Z">
        <w:r>
          <w:fldChar w:fldCharType="separate"/>
        </w:r>
        <w:r>
          <w:t>15</w:t>
        </w:r>
        <w:r>
          <w:fldChar w:fldCharType="end"/>
        </w:r>
      </w:ins>
    </w:p>
    <w:p w14:paraId="4A352771" w14:textId="77777777" w:rsidR="00E12664" w:rsidRDefault="00261FCE">
      <w:pPr>
        <w:pStyle w:val="TOC2"/>
        <w:tabs>
          <w:tab w:val="clear" w:pos="9781"/>
          <w:tab w:val="right" w:leader="dot" w:pos="10205"/>
        </w:tabs>
        <w:rPr>
          <w:ins w:id="1102" w:author="gwendolyn" w:date="2024-08-27T15:39:00Z"/>
        </w:rPr>
      </w:pPr>
      <w:ins w:id="1103" w:author="gwendolyn" w:date="2024-08-27T15:39:00Z">
        <w:r>
          <w:rPr>
            <w:color w:val="00558C"/>
          </w:rPr>
          <w:t xml:space="preserve">3.8. </w:t>
        </w:r>
        <w:r>
          <w:rPr>
            <w:rFonts w:hint="eastAsia"/>
          </w:rPr>
          <w:t>ASSESSING RISK </w:t>
        </w:r>
        <w:r>
          <w:tab/>
        </w:r>
        <w:r>
          <w:fldChar w:fldCharType="begin"/>
        </w:r>
        <w:r>
          <w:instrText xml:space="preserve"> PAGEREF _Toc8798 \h </w:instrText>
        </w:r>
      </w:ins>
      <w:ins w:id="1104" w:author="gwendolyn" w:date="2024-08-27T15:39:00Z">
        <w:r>
          <w:fldChar w:fldCharType="separate"/>
        </w:r>
        <w:r>
          <w:t>15</w:t>
        </w:r>
        <w:r>
          <w:fldChar w:fldCharType="end"/>
        </w:r>
      </w:ins>
    </w:p>
    <w:p w14:paraId="4A352772" w14:textId="77777777" w:rsidR="00E12664" w:rsidRDefault="00261FCE">
      <w:pPr>
        <w:pStyle w:val="TOC3"/>
        <w:tabs>
          <w:tab w:val="clear" w:pos="9781"/>
          <w:tab w:val="right" w:leader="dot" w:pos="10205"/>
        </w:tabs>
        <w:rPr>
          <w:ins w:id="1105" w:author="gwendolyn" w:date="2024-08-27T15:39:00Z"/>
        </w:rPr>
      </w:pPr>
      <w:ins w:id="1106" w:author="gwendolyn" w:date="2024-08-27T15:39:00Z">
        <w:r>
          <w:t xml:space="preserve">3.8.1. </w:t>
        </w:r>
        <w:r>
          <w:rPr>
            <w:rFonts w:hint="eastAsia"/>
          </w:rPr>
          <w:t>ELIMINATION OF RISK</w:t>
        </w:r>
        <w:r>
          <w:tab/>
        </w:r>
        <w:r>
          <w:fldChar w:fldCharType="begin"/>
        </w:r>
        <w:r>
          <w:instrText xml:space="preserve"> PAGEREF _Toc20159 \h </w:instrText>
        </w:r>
      </w:ins>
      <w:ins w:id="1107" w:author="gwendolyn" w:date="2024-08-27T15:39:00Z">
        <w:r>
          <w:fldChar w:fldCharType="separate"/>
        </w:r>
        <w:r>
          <w:t>15</w:t>
        </w:r>
        <w:r>
          <w:fldChar w:fldCharType="end"/>
        </w:r>
      </w:ins>
    </w:p>
    <w:p w14:paraId="4A352773" w14:textId="77777777" w:rsidR="00E12664" w:rsidRDefault="00261FCE">
      <w:pPr>
        <w:pStyle w:val="TOC3"/>
        <w:tabs>
          <w:tab w:val="clear" w:pos="9781"/>
          <w:tab w:val="right" w:leader="dot" w:pos="10205"/>
        </w:tabs>
        <w:rPr>
          <w:ins w:id="1108" w:author="gwendolyn" w:date="2024-08-27T15:39:00Z"/>
        </w:rPr>
      </w:pPr>
      <w:ins w:id="1109" w:author="gwendolyn" w:date="2024-08-27T15:39:00Z">
        <w:r>
          <w:t xml:space="preserve">3.8.2. </w:t>
        </w:r>
        <w:r>
          <w:rPr>
            <w:rFonts w:hint="eastAsia"/>
          </w:rPr>
          <w:t>RISK ANALYSIS</w:t>
        </w:r>
        <w:r>
          <w:tab/>
        </w:r>
        <w:r>
          <w:fldChar w:fldCharType="begin"/>
        </w:r>
        <w:r>
          <w:instrText xml:space="preserve"> PAGEREF _Toc4202 \h </w:instrText>
        </w:r>
      </w:ins>
      <w:ins w:id="1110" w:author="gwendolyn" w:date="2024-08-27T15:39:00Z">
        <w:r>
          <w:fldChar w:fldCharType="separate"/>
        </w:r>
        <w:r>
          <w:t>16</w:t>
        </w:r>
        <w:r>
          <w:fldChar w:fldCharType="end"/>
        </w:r>
      </w:ins>
    </w:p>
    <w:p w14:paraId="4A352774" w14:textId="77777777" w:rsidR="00E12664" w:rsidRDefault="00261FCE">
      <w:pPr>
        <w:pStyle w:val="TOC3"/>
        <w:tabs>
          <w:tab w:val="clear" w:pos="9781"/>
          <w:tab w:val="right" w:leader="dot" w:pos="10205"/>
        </w:tabs>
        <w:rPr>
          <w:ins w:id="1111" w:author="gwendolyn" w:date="2024-08-27T15:39:00Z"/>
        </w:rPr>
      </w:pPr>
      <w:ins w:id="1112" w:author="gwendolyn" w:date="2024-08-27T15:39:00Z">
        <w:r>
          <w:t xml:space="preserve">3.8.3. </w:t>
        </w:r>
        <w:r>
          <w:rPr>
            <w:rFonts w:hint="eastAsia"/>
          </w:rPr>
          <w:t>PEST ANALYSIS (POLITICAL, ECONOMICAL, SOCIAL, TECHNOLOGICAL) </w:t>
        </w:r>
        <w:r>
          <w:tab/>
        </w:r>
        <w:r>
          <w:fldChar w:fldCharType="begin"/>
        </w:r>
        <w:r>
          <w:instrText xml:space="preserve"> PAGEREF _Toc9332 \h </w:instrText>
        </w:r>
      </w:ins>
      <w:ins w:id="1113" w:author="gwendolyn" w:date="2024-08-27T15:39:00Z">
        <w:r>
          <w:fldChar w:fldCharType="separate"/>
        </w:r>
        <w:r>
          <w:t>16</w:t>
        </w:r>
        <w:r>
          <w:fldChar w:fldCharType="end"/>
        </w:r>
      </w:ins>
    </w:p>
    <w:p w14:paraId="4A352775" w14:textId="77777777" w:rsidR="00E12664" w:rsidRDefault="00261FCE">
      <w:pPr>
        <w:pStyle w:val="TOC3"/>
        <w:tabs>
          <w:tab w:val="clear" w:pos="9781"/>
          <w:tab w:val="right" w:leader="dot" w:pos="10205"/>
        </w:tabs>
        <w:rPr>
          <w:ins w:id="1114" w:author="gwendolyn" w:date="2024-08-27T15:39:00Z"/>
        </w:rPr>
      </w:pPr>
      <w:ins w:id="1115" w:author="gwendolyn" w:date="2024-08-27T15:39:00Z">
        <w:r>
          <w:t xml:space="preserve">3.8.4. </w:t>
        </w:r>
        <w:r>
          <w:rPr>
            <w:rFonts w:hint="eastAsia"/>
          </w:rPr>
          <w:t>OPERATIONS RISK ASSESSMENT</w:t>
        </w:r>
        <w:r>
          <w:tab/>
        </w:r>
        <w:r>
          <w:fldChar w:fldCharType="begin"/>
        </w:r>
        <w:r>
          <w:instrText xml:space="preserve"> PAGEREF _Toc5350 \h </w:instrText>
        </w:r>
      </w:ins>
      <w:ins w:id="1116" w:author="gwendolyn" w:date="2024-08-27T15:39:00Z">
        <w:r>
          <w:fldChar w:fldCharType="separate"/>
        </w:r>
        <w:r>
          <w:t>16</w:t>
        </w:r>
        <w:r>
          <w:fldChar w:fldCharType="end"/>
        </w:r>
      </w:ins>
    </w:p>
    <w:p w14:paraId="4A352776" w14:textId="77777777" w:rsidR="00E12664" w:rsidRDefault="00261FCE">
      <w:pPr>
        <w:pStyle w:val="TOC2"/>
        <w:tabs>
          <w:tab w:val="clear" w:pos="9781"/>
          <w:tab w:val="right" w:leader="dot" w:pos="10205"/>
        </w:tabs>
        <w:rPr>
          <w:ins w:id="1117" w:author="gwendolyn" w:date="2024-08-27T15:39:00Z"/>
        </w:rPr>
      </w:pPr>
      <w:ins w:id="1118" w:author="gwendolyn" w:date="2024-08-27T15:39:00Z">
        <w:r>
          <w:rPr>
            <w:color w:val="00558C"/>
          </w:rPr>
          <w:t xml:space="preserve">3.9. </w:t>
        </w:r>
        <w:r>
          <w:rPr>
            <w:rFonts w:hint="eastAsia"/>
          </w:rPr>
          <w:t>MONITORING AND EVALUATION OF THE PROJECT </w:t>
        </w:r>
        <w:r>
          <w:tab/>
        </w:r>
        <w:r>
          <w:fldChar w:fldCharType="begin"/>
        </w:r>
        <w:r>
          <w:instrText xml:space="preserve"> PAGEREF _Toc22221 \h </w:instrText>
        </w:r>
      </w:ins>
      <w:ins w:id="1119" w:author="gwendolyn" w:date="2024-08-27T15:39:00Z">
        <w:r>
          <w:fldChar w:fldCharType="separate"/>
        </w:r>
        <w:r>
          <w:t>16</w:t>
        </w:r>
        <w:r>
          <w:fldChar w:fldCharType="end"/>
        </w:r>
      </w:ins>
    </w:p>
    <w:p w14:paraId="4A352777" w14:textId="77777777" w:rsidR="00E12664" w:rsidRDefault="00261FCE">
      <w:pPr>
        <w:pStyle w:val="TOC3"/>
        <w:tabs>
          <w:tab w:val="clear" w:pos="9781"/>
          <w:tab w:val="right" w:leader="dot" w:pos="10205"/>
        </w:tabs>
        <w:rPr>
          <w:ins w:id="1120" w:author="gwendolyn" w:date="2024-08-27T15:39:00Z"/>
        </w:rPr>
      </w:pPr>
      <w:ins w:id="1121" w:author="gwendolyn" w:date="2024-08-27T15:39:00Z">
        <w:r>
          <w:t xml:space="preserve">3.9.1. </w:t>
        </w:r>
        <w:r>
          <w:rPr>
            <w:rFonts w:hint="eastAsia"/>
          </w:rPr>
          <w:t>MONITORING</w:t>
        </w:r>
        <w:r>
          <w:tab/>
        </w:r>
        <w:r>
          <w:fldChar w:fldCharType="begin"/>
        </w:r>
        <w:r>
          <w:instrText xml:space="preserve"> PAGEREF _Toc19606 \h </w:instrText>
        </w:r>
      </w:ins>
      <w:ins w:id="1122" w:author="gwendolyn" w:date="2024-08-27T15:39:00Z">
        <w:r>
          <w:fldChar w:fldCharType="separate"/>
        </w:r>
        <w:r>
          <w:t>16</w:t>
        </w:r>
        <w:r>
          <w:fldChar w:fldCharType="end"/>
        </w:r>
      </w:ins>
    </w:p>
    <w:p w14:paraId="4A352778" w14:textId="77777777" w:rsidR="00E12664" w:rsidRDefault="00261FCE">
      <w:pPr>
        <w:pStyle w:val="TOC3"/>
        <w:tabs>
          <w:tab w:val="clear" w:pos="9781"/>
          <w:tab w:val="right" w:leader="dot" w:pos="10205"/>
        </w:tabs>
        <w:rPr>
          <w:ins w:id="1123" w:author="gwendolyn" w:date="2024-08-27T15:39:00Z"/>
        </w:rPr>
      </w:pPr>
      <w:ins w:id="1124" w:author="gwendolyn" w:date="2024-08-27T15:39:00Z">
        <w:r>
          <w:t xml:space="preserve">3.9.2. </w:t>
        </w:r>
        <w:r>
          <w:rPr>
            <w:rFonts w:hint="eastAsia"/>
          </w:rPr>
          <w:t>EVALUATION</w:t>
        </w:r>
        <w:r>
          <w:tab/>
        </w:r>
        <w:r>
          <w:fldChar w:fldCharType="begin"/>
        </w:r>
        <w:r>
          <w:instrText xml:space="preserve"> PAGEREF _Toc6450 \h </w:instrText>
        </w:r>
      </w:ins>
      <w:ins w:id="1125" w:author="gwendolyn" w:date="2024-08-27T15:39:00Z">
        <w:r>
          <w:fldChar w:fldCharType="separate"/>
        </w:r>
        <w:r>
          <w:t>16</w:t>
        </w:r>
        <w:r>
          <w:fldChar w:fldCharType="end"/>
        </w:r>
      </w:ins>
    </w:p>
    <w:p w14:paraId="4A352779" w14:textId="77777777" w:rsidR="00E12664" w:rsidRDefault="00261FCE">
      <w:pPr>
        <w:pStyle w:val="TOC1"/>
        <w:tabs>
          <w:tab w:val="clear" w:pos="9781"/>
          <w:tab w:val="right" w:leader="dot" w:pos="10205"/>
        </w:tabs>
        <w:rPr>
          <w:ins w:id="1126" w:author="gwendolyn" w:date="2024-08-27T15:39:00Z"/>
        </w:rPr>
      </w:pPr>
      <w:ins w:id="1127" w:author="gwendolyn" w:date="2024-08-27T15:39:00Z">
        <w:r>
          <w:rPr>
            <w:color w:val="00558C"/>
          </w:rPr>
          <w:t xml:space="preserve">4. </w:t>
        </w:r>
        <w:r>
          <w:rPr>
            <w:rFonts w:hint="eastAsia"/>
          </w:rPr>
          <w:t>PROJECT DOCUMENTS </w:t>
        </w:r>
        <w:r>
          <w:tab/>
        </w:r>
        <w:r>
          <w:fldChar w:fldCharType="begin"/>
        </w:r>
        <w:r>
          <w:instrText xml:space="preserve"> PAGEREF _Toc18471 \h </w:instrText>
        </w:r>
      </w:ins>
      <w:ins w:id="1128" w:author="gwendolyn" w:date="2024-08-27T15:39:00Z">
        <w:r>
          <w:fldChar w:fldCharType="separate"/>
        </w:r>
        <w:r>
          <w:t>17</w:t>
        </w:r>
        <w:r>
          <w:fldChar w:fldCharType="end"/>
        </w:r>
      </w:ins>
    </w:p>
    <w:p w14:paraId="4A35277A" w14:textId="77777777" w:rsidR="00E12664" w:rsidRDefault="00261FCE">
      <w:pPr>
        <w:pStyle w:val="TOC2"/>
        <w:tabs>
          <w:tab w:val="clear" w:pos="9781"/>
          <w:tab w:val="right" w:leader="dot" w:pos="10205"/>
        </w:tabs>
        <w:rPr>
          <w:ins w:id="1129" w:author="gwendolyn" w:date="2024-08-27T15:39:00Z"/>
        </w:rPr>
      </w:pPr>
      <w:ins w:id="1130" w:author="gwendolyn" w:date="2024-08-27T15:39:00Z">
        <w:r>
          <w:rPr>
            <w:color w:val="00558C"/>
          </w:rPr>
          <w:t xml:space="preserve">4.1. </w:t>
        </w:r>
        <w:r>
          <w:rPr>
            <w:rFonts w:hint="eastAsia"/>
          </w:rPr>
          <w:t>LIST OF DOCUMENTS </w:t>
        </w:r>
        <w:r>
          <w:tab/>
        </w:r>
        <w:r>
          <w:fldChar w:fldCharType="begin"/>
        </w:r>
        <w:r>
          <w:instrText xml:space="preserve"> PAGEREF _Toc24799 \h </w:instrText>
        </w:r>
      </w:ins>
      <w:ins w:id="1131" w:author="gwendolyn" w:date="2024-08-27T15:39:00Z">
        <w:r>
          <w:fldChar w:fldCharType="separate"/>
        </w:r>
        <w:r>
          <w:t>17</w:t>
        </w:r>
        <w:r>
          <w:fldChar w:fldCharType="end"/>
        </w:r>
      </w:ins>
    </w:p>
    <w:p w14:paraId="4A35277B" w14:textId="77777777" w:rsidR="00E12664" w:rsidRDefault="00261FCE">
      <w:pPr>
        <w:pStyle w:val="TOC2"/>
        <w:tabs>
          <w:tab w:val="clear" w:pos="9781"/>
          <w:tab w:val="right" w:leader="dot" w:pos="10205"/>
        </w:tabs>
        <w:rPr>
          <w:ins w:id="1132" w:author="gwendolyn" w:date="2024-08-27T15:39:00Z"/>
        </w:rPr>
      </w:pPr>
      <w:ins w:id="1133" w:author="gwendolyn" w:date="2024-08-27T15:39:00Z">
        <w:r>
          <w:rPr>
            <w:color w:val="00558C"/>
          </w:rPr>
          <w:t xml:space="preserve">4.2. </w:t>
        </w:r>
        <w:r>
          <w:rPr>
            <w:rFonts w:hint="eastAsia"/>
          </w:rPr>
          <w:t>OTHER DOCUMENTS</w:t>
        </w:r>
        <w:r>
          <w:tab/>
        </w:r>
        <w:r>
          <w:fldChar w:fldCharType="begin"/>
        </w:r>
        <w:r>
          <w:instrText xml:space="preserve"> PAGEREF _Toc14880 \h </w:instrText>
        </w:r>
      </w:ins>
      <w:ins w:id="1134" w:author="gwendolyn" w:date="2024-08-27T15:39:00Z">
        <w:r>
          <w:fldChar w:fldCharType="separate"/>
        </w:r>
        <w:r>
          <w:t>17</w:t>
        </w:r>
        <w:r>
          <w:fldChar w:fldCharType="end"/>
        </w:r>
      </w:ins>
    </w:p>
    <w:p w14:paraId="4A35277C" w14:textId="77777777" w:rsidR="00E12664" w:rsidRDefault="00261FCE">
      <w:pPr>
        <w:pStyle w:val="TOC1"/>
        <w:tabs>
          <w:tab w:val="clear" w:pos="9781"/>
          <w:tab w:val="right" w:leader="dot" w:pos="10205"/>
        </w:tabs>
        <w:rPr>
          <w:ins w:id="1135" w:author="gwendolyn" w:date="2024-08-27T15:39:00Z"/>
        </w:rPr>
      </w:pPr>
      <w:ins w:id="1136" w:author="gwendolyn" w:date="2024-08-27T15:39:00Z">
        <w:r>
          <w:rPr>
            <w:color w:val="00558C"/>
          </w:rPr>
          <w:t xml:space="preserve">5. </w:t>
        </w:r>
        <w:r>
          <w:rPr>
            <w:rFonts w:hint="eastAsia"/>
          </w:rPr>
          <w:t>ACRONYMS</w:t>
        </w:r>
        <w:r>
          <w:tab/>
        </w:r>
        <w:r>
          <w:fldChar w:fldCharType="begin"/>
        </w:r>
        <w:r>
          <w:instrText xml:space="preserve"> PAGEREF _Toc18318 \h </w:instrText>
        </w:r>
      </w:ins>
      <w:ins w:id="1137" w:author="gwendolyn" w:date="2024-08-27T15:39:00Z">
        <w:r>
          <w:fldChar w:fldCharType="separate"/>
        </w:r>
        <w:r>
          <w:t>18</w:t>
        </w:r>
        <w:r>
          <w:fldChar w:fldCharType="end"/>
        </w:r>
      </w:ins>
    </w:p>
    <w:p w14:paraId="4A35277D" w14:textId="77777777" w:rsidR="00E12664" w:rsidRDefault="00261FCE">
      <w:pPr>
        <w:pStyle w:val="TOC1"/>
        <w:tabs>
          <w:tab w:val="clear" w:pos="9781"/>
          <w:tab w:val="right" w:leader="dot" w:pos="10205"/>
        </w:tabs>
        <w:rPr>
          <w:ins w:id="1138" w:author="gwendolyn" w:date="2024-08-27T15:39:00Z"/>
        </w:rPr>
      </w:pPr>
      <w:ins w:id="1139" w:author="gwendolyn" w:date="2024-08-27T15:39:00Z">
        <w:r>
          <w:rPr>
            <w:color w:val="00558C"/>
          </w:rPr>
          <w:t xml:space="preserve">6. </w:t>
        </w:r>
        <w:r>
          <w:rPr>
            <w:rFonts w:hint="eastAsia"/>
          </w:rPr>
          <w:t>FURTHER INFORMATION </w:t>
        </w:r>
        <w:r>
          <w:tab/>
        </w:r>
        <w:r>
          <w:fldChar w:fldCharType="begin"/>
        </w:r>
        <w:r>
          <w:instrText xml:space="preserve"> PAGEREF _Toc2400 \h </w:instrText>
        </w:r>
      </w:ins>
      <w:ins w:id="1140" w:author="gwendolyn" w:date="2024-08-27T15:39:00Z">
        <w:r>
          <w:fldChar w:fldCharType="separate"/>
        </w:r>
        <w:r>
          <w:t>19</w:t>
        </w:r>
        <w:r>
          <w:fldChar w:fldCharType="end"/>
        </w:r>
      </w:ins>
    </w:p>
    <w:p w14:paraId="4A35277E" w14:textId="77777777" w:rsidR="00E12664" w:rsidRDefault="00261FCE">
      <w:pPr>
        <w:pStyle w:val="BodyText"/>
        <w:suppressAutoHyphens/>
        <w:rPr>
          <w:rFonts w:eastAsia="Times New Roman" w:cs="Times New Roman"/>
          <w:color w:val="00558C" w:themeColor="accent1"/>
          <w:szCs w:val="20"/>
        </w:rPr>
      </w:pPr>
      <w:r>
        <w:rPr>
          <w:rFonts w:eastAsia="Times New Roman" w:cs="Times New Roman"/>
          <w:color w:val="00558C" w:themeColor="accent1"/>
          <w:szCs w:val="20"/>
        </w:rPr>
        <w:fldChar w:fldCharType="end"/>
      </w:r>
    </w:p>
    <w:p w14:paraId="4A35277F" w14:textId="77777777" w:rsidR="00E12664" w:rsidRDefault="00E12664">
      <w:pPr>
        <w:pStyle w:val="BodyText"/>
        <w:suppressAutoHyphens/>
        <w:rPr>
          <w:del w:id="1141" w:author="gwendolyn" w:date="2024-07-07T13:40:00Z"/>
          <w:rFonts w:eastAsia="Times New Roman" w:cs="Times New Roman"/>
          <w:color w:val="00558C" w:themeColor="accent1"/>
          <w:szCs w:val="20"/>
        </w:rPr>
      </w:pPr>
    </w:p>
    <w:p w14:paraId="4A352780" w14:textId="77777777" w:rsidR="00E12664" w:rsidRDefault="00E12664">
      <w:pPr>
        <w:pStyle w:val="BodyText"/>
        <w:suppressAutoHyphens/>
        <w:rPr>
          <w:del w:id="1142" w:author="gwendolyn" w:date="2024-07-07T13:40:00Z"/>
          <w:rFonts w:eastAsia="Times New Roman" w:cs="Times New Roman"/>
          <w:color w:val="00558C" w:themeColor="accent1"/>
          <w:szCs w:val="20"/>
        </w:rPr>
      </w:pPr>
    </w:p>
    <w:p w14:paraId="4A352781" w14:textId="77777777" w:rsidR="00E12664" w:rsidRDefault="00E12664">
      <w:pPr>
        <w:pStyle w:val="BodyText"/>
        <w:suppressAutoHyphens/>
        <w:rPr>
          <w:del w:id="1143" w:author="gwendolyn" w:date="2024-07-07T13:40:00Z"/>
          <w:rFonts w:eastAsia="Times New Roman" w:cs="Times New Roman"/>
          <w:color w:val="00558C" w:themeColor="accent1"/>
          <w:szCs w:val="20"/>
        </w:rPr>
      </w:pPr>
    </w:p>
    <w:p w14:paraId="4A352782" w14:textId="77777777" w:rsidR="00E12664" w:rsidRDefault="00E12664">
      <w:pPr>
        <w:pStyle w:val="BodyText"/>
        <w:suppressAutoHyphens/>
        <w:rPr>
          <w:del w:id="1144" w:author="gwendolyn" w:date="2024-07-07T13:39:00Z"/>
          <w:rFonts w:eastAsia="Times New Roman" w:cs="Times New Roman"/>
          <w:color w:val="00558C" w:themeColor="accent1"/>
          <w:szCs w:val="20"/>
        </w:rPr>
      </w:pPr>
    </w:p>
    <w:p w14:paraId="4A352783" w14:textId="77777777" w:rsidR="00E12664" w:rsidRDefault="00E12664">
      <w:pPr>
        <w:pStyle w:val="BodyText"/>
        <w:suppressAutoHyphens/>
        <w:rPr>
          <w:rFonts w:eastAsia="Times New Roman" w:cs="Times New Roman"/>
          <w:color w:val="00558C" w:themeColor="accent1"/>
          <w:szCs w:val="20"/>
        </w:rPr>
      </w:pPr>
    </w:p>
    <w:p w14:paraId="4A352784" w14:textId="77777777" w:rsidR="00E12664" w:rsidRDefault="00261FCE">
      <w:pPr>
        <w:pStyle w:val="Heading1"/>
        <w:suppressAutoHyphens/>
      </w:pPr>
      <w:bookmarkStart w:id="1145" w:name="_Toc14976"/>
      <w:bookmarkStart w:id="1146" w:name="_Toc4480"/>
      <w:bookmarkStart w:id="1147" w:name="_Toc2079"/>
      <w:bookmarkStart w:id="1148" w:name="_Toc25622"/>
      <w:r>
        <w:rPr>
          <w:rFonts w:hint="eastAsia"/>
          <w:lang w:val="en-US" w:eastAsia="zh-CN"/>
        </w:rPr>
        <w:t>Introduction</w:t>
      </w:r>
      <w:bookmarkEnd w:id="1145"/>
      <w:bookmarkEnd w:id="1146"/>
      <w:bookmarkEnd w:id="1147"/>
      <w:bookmarkEnd w:id="1148"/>
    </w:p>
    <w:p w14:paraId="4A352785" w14:textId="77777777" w:rsidR="00E12664" w:rsidRDefault="00E12664">
      <w:pPr>
        <w:pStyle w:val="Heading1separationline"/>
        <w:suppressAutoHyphens/>
      </w:pPr>
    </w:p>
    <w:p w14:paraId="4A352786" w14:textId="77777777" w:rsidR="00E12664" w:rsidRDefault="00261FCE">
      <w:pPr>
        <w:pStyle w:val="BodyText"/>
        <w:suppressAutoHyphens/>
      </w:pPr>
      <w:bookmarkStart w:id="1149" w:name="OLE_LINK1"/>
      <w:bookmarkStart w:id="1150" w:name="_Hlk59195931"/>
      <w:r>
        <w:t>This guideline is to inform the reader of the process</w:t>
      </w:r>
      <w:ins w:id="1151" w:author="灵宇·Caroline" w:date="2024-07-19T09:22:00Z">
        <w:r>
          <w:rPr>
            <w:rFonts w:hint="eastAsia"/>
            <w:lang w:eastAsia="zh"/>
          </w:rPr>
          <w:t xml:space="preserve"> of</w:t>
        </w:r>
      </w:ins>
      <w:del w:id="1152" w:author="灵宇·Caroline" w:date="2024-07-19T09:22:00Z">
        <w:r>
          <w:delText xml:space="preserve"> in</w:delText>
        </w:r>
      </w:del>
      <w:r>
        <w:t xml:space="preserve"> developing a business plan for an individual lighthouse estate or as part of the development of an </w:t>
      </w:r>
      <w:r>
        <w:rPr>
          <w:rFonts w:eastAsia="SimSun" w:hint="eastAsia"/>
          <w:lang w:eastAsia="zh-CN"/>
        </w:rPr>
        <w:t>organisation</w:t>
      </w:r>
      <w:r>
        <w:t>al estate management plan when contemplating the   development for complementary uses.  The scope of this document could also be known as a project plan.</w:t>
      </w:r>
    </w:p>
    <w:bookmarkEnd w:id="1149"/>
    <w:p w14:paraId="4A352787" w14:textId="77777777" w:rsidR="00E12664" w:rsidRDefault="00261FCE">
      <w:pPr>
        <w:pStyle w:val="BodyText"/>
        <w:suppressAutoHyphens/>
      </w:pPr>
      <w:r>
        <w:t>Prior to a full business plan being developed a project management procedure/strategy is needed; this could be for example for the development of the business plan alone for initial appraisal or the full development of the    project.</w:t>
      </w:r>
    </w:p>
    <w:p w14:paraId="4A352788" w14:textId="77777777" w:rsidR="00E12664" w:rsidRDefault="00261FCE">
      <w:pPr>
        <w:pStyle w:val="BodyText"/>
        <w:suppressAutoHyphens/>
      </w:pPr>
      <w:r>
        <w:t>The business plan would then follow so as to provide the information required to gain approval from within the</w:t>
      </w:r>
    </w:p>
    <w:p w14:paraId="4A352789" w14:textId="77777777" w:rsidR="00E12664" w:rsidRDefault="00261FCE">
      <w:pPr>
        <w:pStyle w:val="BodyText"/>
        <w:suppressAutoHyphens/>
      </w:pPr>
      <w:r>
        <w:t xml:space="preserve">working/financial/legal constraints of the </w:t>
      </w:r>
      <w:r>
        <w:rPr>
          <w:rFonts w:eastAsia="SimSun" w:hint="eastAsia"/>
          <w:lang w:eastAsia="zh-CN"/>
        </w:rPr>
        <w:t>organisation</w:t>
      </w:r>
      <w:r>
        <w:t xml:space="preserve"> or for providing detailed information required to gain grant aid for individual/collective projects by the </w:t>
      </w:r>
      <w:r>
        <w:rPr>
          <w:rFonts w:eastAsia="SimSun" w:hint="eastAsia"/>
          <w:lang w:eastAsia="zh-CN"/>
        </w:rPr>
        <w:t>organisation</w:t>
      </w:r>
      <w:r>
        <w:t xml:space="preserve"> and/or contracted out consultant, for example</w:t>
      </w:r>
      <w:ins w:id="1153" w:author="灵宇·Caroline" w:date="2024-07-19T09:22:00Z">
        <w:r>
          <w:rPr>
            <w:rFonts w:hint="eastAsia"/>
            <w:lang w:eastAsia="zh"/>
          </w:rPr>
          <w:t>,</w:t>
        </w:r>
      </w:ins>
      <w:r>
        <w:t xml:space="preserve"> a working   lighthouse with public access, holiday lets, visitor’s centre and/or museum.</w:t>
      </w:r>
    </w:p>
    <w:p w14:paraId="4A35278A" w14:textId="77777777" w:rsidR="00E12664" w:rsidRDefault="00261FCE">
      <w:pPr>
        <w:pStyle w:val="Heading1"/>
        <w:suppressAutoHyphens/>
      </w:pPr>
      <w:bookmarkStart w:id="1154" w:name="_Toc25805"/>
      <w:bookmarkStart w:id="1155" w:name="_Toc20042"/>
      <w:bookmarkStart w:id="1156" w:name="_Toc10552"/>
      <w:bookmarkStart w:id="1157" w:name="OLE_LINK2"/>
      <w:bookmarkStart w:id="1158" w:name="_Toc27925"/>
      <w:r>
        <w:rPr>
          <w:rFonts w:hint="eastAsia"/>
          <w:lang w:val="en-US" w:eastAsia="zh-CN"/>
        </w:rPr>
        <w:t>PROJECT MANAGEMENT PROCEDURE/STRATEGY</w:t>
      </w:r>
      <w:bookmarkEnd w:id="1154"/>
      <w:bookmarkEnd w:id="1155"/>
      <w:bookmarkEnd w:id="1156"/>
      <w:bookmarkEnd w:id="1157"/>
      <w:bookmarkEnd w:id="1158"/>
    </w:p>
    <w:p w14:paraId="4A35278B" w14:textId="77777777" w:rsidR="00E12664" w:rsidRDefault="00E12664">
      <w:pPr>
        <w:pStyle w:val="Heading1separationline"/>
      </w:pPr>
    </w:p>
    <w:p w14:paraId="4A35278C" w14:textId="77777777" w:rsidR="00E12664" w:rsidRDefault="00261FCE">
      <w:pPr>
        <w:pStyle w:val="Heading2"/>
        <w:suppressAutoHyphens/>
      </w:pPr>
      <w:bookmarkStart w:id="1159" w:name="_Toc31921"/>
      <w:bookmarkStart w:id="1160" w:name="_Toc28135"/>
      <w:bookmarkStart w:id="1161" w:name="_Toc28058"/>
      <w:bookmarkStart w:id="1162" w:name="_Toc6081"/>
      <w:bookmarkEnd w:id="1150"/>
      <w:r>
        <w:t>PROJECT MANAGEMENT</w:t>
      </w:r>
      <w:bookmarkEnd w:id="1159"/>
      <w:bookmarkEnd w:id="1160"/>
      <w:bookmarkEnd w:id="1161"/>
      <w:bookmarkEnd w:id="1162"/>
    </w:p>
    <w:p w14:paraId="4A35278D" w14:textId="77777777" w:rsidR="00E12664" w:rsidRDefault="00E12664">
      <w:pPr>
        <w:pStyle w:val="Heading2separationline"/>
        <w:suppressAutoHyphens/>
      </w:pPr>
    </w:p>
    <w:p w14:paraId="4A35278E" w14:textId="77777777" w:rsidR="00E12664" w:rsidRDefault="00261FCE">
      <w:pPr>
        <w:pStyle w:val="BodyText"/>
        <w:suppressAutoHyphens/>
        <w:rPr>
          <w:rFonts w:eastAsia="SimSun"/>
          <w:lang w:val="en-US" w:eastAsia="zh-CN"/>
        </w:rPr>
      </w:pPr>
      <w:r>
        <w:rPr>
          <w:rFonts w:eastAsia="SimSun" w:hint="eastAsia"/>
          <w:lang w:val="en-US" w:eastAsia="zh-CN"/>
        </w:rPr>
        <w:t xml:space="preserve">Prior to developing a business plan, a project management procedure/strategy needs to be in place, which focuses throughout on the business case with a structure that gives a specific start and finish to the project as set out in the </w:t>
      </w:r>
      <w:r>
        <w:rPr>
          <w:rFonts w:eastAsia="SimSun"/>
          <w:lang w:val="en-US" w:eastAsia="zh-CN"/>
        </w:rPr>
        <w:t>‘</w:t>
      </w:r>
      <w:r>
        <w:rPr>
          <w:rFonts w:eastAsia="SimSun" w:hint="eastAsia"/>
          <w:lang w:val="en-US" w:eastAsia="zh-CN"/>
        </w:rPr>
        <w:t>Mandate</w:t>
      </w:r>
      <w:r>
        <w:rPr>
          <w:rFonts w:eastAsia="SimSun"/>
          <w:lang w:val="en-US" w:eastAsia="zh-CN"/>
        </w:rPr>
        <w:t>’</w:t>
      </w:r>
      <w:r>
        <w:rPr>
          <w:rFonts w:eastAsia="SimSun" w:hint="eastAsia"/>
          <w:lang w:val="en-US" w:eastAsia="zh-CN"/>
        </w:rPr>
        <w:t xml:space="preserve">, </w:t>
      </w:r>
      <w:r>
        <w:rPr>
          <w:rFonts w:eastAsia="SimSun"/>
          <w:lang w:val="en-US" w:eastAsia="zh-CN"/>
        </w:rPr>
        <w:t>‘</w:t>
      </w:r>
      <w:r>
        <w:rPr>
          <w:rFonts w:eastAsia="SimSun" w:hint="eastAsia"/>
          <w:lang w:val="en-US" w:eastAsia="zh-CN"/>
        </w:rPr>
        <w:t>Project Brief</w:t>
      </w:r>
      <w:r>
        <w:rPr>
          <w:rFonts w:eastAsia="SimSun"/>
          <w:lang w:val="en-US" w:eastAsia="zh-CN"/>
        </w:rPr>
        <w:t>’</w:t>
      </w:r>
      <w:del w:id="1163" w:author="灵宇·Caroline" w:date="2024-07-19T09:22:00Z">
        <w:r>
          <w:rPr>
            <w:rFonts w:eastAsia="SimSun" w:hint="eastAsia"/>
            <w:lang w:val="en-US" w:eastAsia="zh-CN"/>
          </w:rPr>
          <w:delText xml:space="preserve"> </w:delText>
        </w:r>
      </w:del>
      <w:r>
        <w:rPr>
          <w:rFonts w:eastAsia="SimSun" w:hint="eastAsia"/>
          <w:lang w:val="en-US" w:eastAsia="zh-CN"/>
        </w:rPr>
        <w:t xml:space="preserve">, and </w:t>
      </w:r>
      <w:r>
        <w:rPr>
          <w:rFonts w:eastAsia="SimSun"/>
          <w:lang w:val="en-US" w:eastAsia="zh-CN"/>
        </w:rPr>
        <w:t>‘</w:t>
      </w:r>
      <w:r>
        <w:rPr>
          <w:rFonts w:eastAsia="SimSun" w:hint="eastAsia"/>
          <w:lang w:val="en-US" w:eastAsia="zh-CN"/>
        </w:rPr>
        <w:t>Project Initiation Document</w:t>
      </w:r>
      <w:r>
        <w:rPr>
          <w:rFonts w:eastAsia="SimSun"/>
          <w:lang w:val="en-US" w:eastAsia="zh-CN"/>
        </w:rPr>
        <w:t>’</w:t>
      </w:r>
      <w:r>
        <w:rPr>
          <w:rFonts w:eastAsia="SimSun" w:hint="eastAsia"/>
          <w:lang w:val="en-US" w:eastAsia="zh-CN"/>
        </w:rPr>
        <w:t>, e.g. PRINCE2</w:t>
      </w:r>
      <w:r>
        <w:rPr>
          <w:rFonts w:eastAsia="SimSun" w:hint="eastAsia"/>
          <w:lang w:val="en-US" w:eastAsia="zh-CN"/>
        </w:rPr>
        <w:t>™</w:t>
      </w:r>
      <w:r>
        <w:rPr>
          <w:rFonts w:eastAsia="SimSun" w:hint="eastAsia"/>
          <w:lang w:val="en-US" w:eastAsia="zh-CN"/>
        </w:rPr>
        <w:t xml:space="preserve"> </w:t>
      </w:r>
      <w:r>
        <w:rPr>
          <w:rFonts w:eastAsia="SimSun" w:hint="eastAsia"/>
          <w:lang w:val="en-US" w:eastAsia="zh-CN"/>
        </w:rPr>
        <w:t>–</w:t>
      </w:r>
      <w:r>
        <w:rPr>
          <w:rFonts w:eastAsia="SimSun" w:hint="eastAsia"/>
          <w:lang w:val="en-US" w:eastAsia="zh-CN"/>
        </w:rPr>
        <w:t xml:space="preserve"> see section 5 further information.</w:t>
      </w:r>
    </w:p>
    <w:p w14:paraId="4A35278F" w14:textId="77777777" w:rsidR="00E12664" w:rsidRDefault="00261FCE">
      <w:pPr>
        <w:pStyle w:val="BodyText"/>
        <w:suppressAutoHyphens/>
        <w:rPr>
          <w:rFonts w:eastAsia="SimSun"/>
          <w:lang w:val="en-US" w:eastAsia="zh-CN"/>
        </w:rPr>
      </w:pPr>
      <w:r>
        <w:rPr>
          <w:rFonts w:eastAsia="SimSun" w:hint="eastAsia"/>
          <w:lang w:val="en-US" w:eastAsia="zh-CN"/>
        </w:rPr>
        <w:t>The procedure advocates the following:</w:t>
      </w:r>
    </w:p>
    <w:p w14:paraId="4A352790" w14:textId="77777777" w:rsidR="00E12664" w:rsidRDefault="00261FCE">
      <w:pPr>
        <w:pStyle w:val="Bullet1"/>
        <w:suppressAutoHyphens/>
      </w:pPr>
      <w:r>
        <w:t>Mandate – the outline description of the project including the need, time frame and estimated budget cost – signed off at</w:t>
      </w:r>
      <w:ins w:id="1164" w:author="灵宇·Caroline" w:date="2024-07-19T09:22:00Z">
        <w:r>
          <w:rPr>
            <w:rFonts w:hint="eastAsia"/>
            <w:lang w:eastAsia="zh"/>
          </w:rPr>
          <w:t xml:space="preserve"> the</w:t>
        </w:r>
      </w:ins>
      <w:r>
        <w:t xml:space="preserve"> Director or senior manager level or by</w:t>
      </w:r>
      <w:ins w:id="1165" w:author="Lingyu Zhou" w:date="2024-08-20T21:08:00Z">
        <w:r>
          <w:rPr>
            <w:rFonts w:eastAsiaTheme="minorEastAsia" w:hint="eastAsia"/>
            <w:lang w:eastAsia="zh-CN"/>
          </w:rPr>
          <w:t xml:space="preserve"> the</w:t>
        </w:r>
      </w:ins>
      <w:r>
        <w:t xml:space="preserve"> committee in the case of smaller </w:t>
      </w:r>
      <w:r>
        <w:rPr>
          <w:rFonts w:eastAsia="SimSun" w:hint="eastAsia"/>
          <w:lang w:eastAsia="zh-CN"/>
        </w:rPr>
        <w:t>organisation</w:t>
      </w:r>
      <w:r>
        <w:t>s (for</w:t>
      </w:r>
      <w:r>
        <w:rPr>
          <w:rFonts w:eastAsia="SimSun" w:hint="eastAsia"/>
          <w:lang w:val="en-US" w:eastAsia="zh-CN"/>
        </w:rPr>
        <w:t xml:space="preserve"> </w:t>
      </w:r>
      <w:r>
        <w:t>progression to brief).</w:t>
      </w:r>
    </w:p>
    <w:p w14:paraId="4A352791" w14:textId="77777777" w:rsidR="00E12664" w:rsidRDefault="00261FCE">
      <w:pPr>
        <w:pStyle w:val="Bullet1"/>
        <w:suppressAutoHyphens/>
      </w:pPr>
      <w:r>
        <w:t>Brief – more detailed description of the project including the need, time frame and budget costs (basic</w:t>
      </w:r>
      <w:r>
        <w:rPr>
          <w:rFonts w:eastAsia="SimSun" w:hint="eastAsia"/>
          <w:lang w:val="en-US" w:eastAsia="zh-CN"/>
        </w:rPr>
        <w:t xml:space="preserve"> </w:t>
      </w:r>
      <w:r>
        <w:t>business plan based on estimates) – signed off at a Project Initiation Group Meeting (including all interested parties (for progression to Project Initiation Document)).</w:t>
      </w:r>
    </w:p>
    <w:p w14:paraId="4A352792" w14:textId="77777777" w:rsidR="00E12664" w:rsidRDefault="00261FCE">
      <w:pPr>
        <w:pStyle w:val="Bullet1"/>
        <w:suppressAutoHyphens/>
      </w:pPr>
      <w:r>
        <w:t>Project Initiation Document ‐ includes the business plan which is developed by the Project Manager which includes all within the ‘Brief’ with costs based on a fully worked‐up specification, signed off at the next</w:t>
      </w:r>
      <w:r>
        <w:rPr>
          <w:rFonts w:eastAsia="SimSun" w:hint="eastAsia"/>
          <w:lang w:val="en-US" w:eastAsia="zh-CN"/>
        </w:rPr>
        <w:t xml:space="preserve"> </w:t>
      </w:r>
      <w:r>
        <w:t>Project Initiation Group Meeting (which includes all interested parties).  Note: The Project Initiation Group could be a group of interested parties or stakeholders.</w:t>
      </w:r>
    </w:p>
    <w:p w14:paraId="4A352793" w14:textId="77777777" w:rsidR="00E12664" w:rsidRDefault="00261FCE">
      <w:pPr>
        <w:pStyle w:val="Bullet1"/>
        <w:suppressAutoHyphens/>
      </w:pPr>
      <w:r>
        <w:t>Project Board ‐ the project then proceeds under the management of the Project Board which receives regular reports, say on a monthly basis.</w:t>
      </w:r>
    </w:p>
    <w:p w14:paraId="4A352794" w14:textId="77777777" w:rsidR="00E12664" w:rsidRDefault="00261FCE">
      <w:pPr>
        <w:pStyle w:val="Bullet1"/>
        <w:numPr>
          <w:ilvl w:val="0"/>
          <w:numId w:val="0"/>
        </w:numPr>
        <w:suppressAutoHyphens/>
        <w:rPr>
          <w:color w:val="auto"/>
        </w:rPr>
      </w:pPr>
      <w:r>
        <w:rPr>
          <w:color w:val="auto"/>
        </w:rPr>
        <w:t xml:space="preserve">Note: that at each Project Board stage meeting the project can be paused, sent for revision or stopped by the project board either because of project issues or </w:t>
      </w:r>
      <w:r>
        <w:rPr>
          <w:rFonts w:eastAsia="SimSun" w:hint="eastAsia"/>
          <w:color w:val="auto"/>
          <w:lang w:eastAsia="zh-CN"/>
        </w:rPr>
        <w:t>organisation</w:t>
      </w:r>
      <w:r>
        <w:rPr>
          <w:color w:val="auto"/>
        </w:rPr>
        <w:t>al need</w:t>
      </w:r>
      <w:ins w:id="1166" w:author="灵宇·Caroline" w:date="2024-07-19T09:33:00Z">
        <w:r>
          <w:rPr>
            <w:rFonts w:hint="eastAsia"/>
            <w:color w:val="auto"/>
            <w:lang w:eastAsia="zh"/>
          </w:rPr>
          <w:t>s</w:t>
        </w:r>
      </w:ins>
      <w:r>
        <w:rPr>
          <w:color w:val="auto"/>
        </w:rPr>
        <w:t>.</w:t>
      </w:r>
    </w:p>
    <w:p w14:paraId="4A352795" w14:textId="77777777" w:rsidR="00E12664" w:rsidRDefault="00261FCE">
      <w:pPr>
        <w:pStyle w:val="Heading2"/>
      </w:pPr>
      <w:bookmarkStart w:id="1167" w:name="_Toc4075"/>
      <w:bookmarkStart w:id="1168" w:name="_Toc31750"/>
      <w:bookmarkStart w:id="1169" w:name="_Toc12692"/>
      <w:bookmarkStart w:id="1170" w:name="_Toc242"/>
      <w:r>
        <w:t>PROJECT BOARD MAKEUP</w:t>
      </w:r>
      <w:bookmarkEnd w:id="1167"/>
      <w:bookmarkEnd w:id="1168"/>
      <w:bookmarkEnd w:id="1169"/>
      <w:bookmarkEnd w:id="1170"/>
    </w:p>
    <w:p w14:paraId="4A352796" w14:textId="77777777" w:rsidR="00E12664" w:rsidRDefault="00E12664">
      <w:pPr>
        <w:pStyle w:val="Heading2separationline"/>
      </w:pPr>
    </w:p>
    <w:p w14:paraId="4A352797" w14:textId="77777777" w:rsidR="00E12664" w:rsidRDefault="00261FCE">
      <w:pPr>
        <w:pStyle w:val="BodyText"/>
        <w:jc w:val="center"/>
      </w:pPr>
      <w:r>
        <w:rPr>
          <w:noProof/>
        </w:rPr>
        <w:drawing>
          <wp:inline distT="0" distB="0" distL="114300" distR="114300" wp14:anchorId="4A35290E" wp14:editId="4A35290F">
            <wp:extent cx="4023360" cy="4023360"/>
            <wp:effectExtent l="0" t="0" r="0" b="0"/>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22"/>
                    <a:stretch>
                      <a:fillRect/>
                    </a:stretch>
                  </pic:blipFill>
                  <pic:spPr>
                    <a:xfrm>
                      <a:off x="0" y="0"/>
                      <a:ext cx="4023360" cy="4023360"/>
                    </a:xfrm>
                    <a:prstGeom prst="rect">
                      <a:avLst/>
                    </a:prstGeom>
                    <a:noFill/>
                    <a:ln>
                      <a:noFill/>
                    </a:ln>
                  </pic:spPr>
                </pic:pic>
              </a:graphicData>
            </a:graphic>
          </wp:inline>
        </w:drawing>
      </w:r>
    </w:p>
    <w:p w14:paraId="4A352798" w14:textId="77777777" w:rsidR="00E12664" w:rsidRDefault="00261FCE">
      <w:pPr>
        <w:pStyle w:val="Figurecaption"/>
        <w:suppressAutoHyphens/>
      </w:pPr>
      <w:bookmarkStart w:id="1171" w:name="_Toc4364"/>
      <w:r>
        <w:t>Project Board Makeup</w:t>
      </w:r>
      <w:bookmarkEnd w:id="1171"/>
    </w:p>
    <w:p w14:paraId="4A352799" w14:textId="77777777" w:rsidR="00E12664" w:rsidRDefault="00261FCE">
      <w:pPr>
        <w:pStyle w:val="Heading2"/>
      </w:pPr>
      <w:bookmarkStart w:id="1172" w:name="_Toc20758"/>
      <w:bookmarkStart w:id="1173" w:name="_Toc22397"/>
      <w:bookmarkStart w:id="1174" w:name="_Toc22289"/>
      <w:bookmarkStart w:id="1175" w:name="_Toc6959"/>
      <w:r>
        <w:t>EXAMPLE OF REPORTING PROCEDURE DOCUMENT</w:t>
      </w:r>
      <w:bookmarkEnd w:id="1172"/>
      <w:bookmarkEnd w:id="1173"/>
      <w:bookmarkEnd w:id="1174"/>
      <w:bookmarkEnd w:id="1175"/>
    </w:p>
    <w:p w14:paraId="4A35279A" w14:textId="77777777" w:rsidR="00E12664" w:rsidRDefault="00E12664">
      <w:pPr>
        <w:pStyle w:val="Heading2separationline"/>
      </w:pPr>
    </w:p>
    <w:p w14:paraId="4A35279B" w14:textId="77777777" w:rsidR="00E12664" w:rsidRDefault="00E12664">
      <w:pPr>
        <w:pStyle w:val="BodyText"/>
      </w:pPr>
    </w:p>
    <w:p w14:paraId="4A35279C" w14:textId="77777777" w:rsidR="00E12664" w:rsidRDefault="00261FCE">
      <w:pPr>
        <w:pStyle w:val="BodyText"/>
        <w:jc w:val="center"/>
      </w:pPr>
      <w:r>
        <w:rPr>
          <w:noProof/>
        </w:rPr>
        <w:drawing>
          <wp:inline distT="0" distB="0" distL="114300" distR="114300" wp14:anchorId="4A352910" wp14:editId="4A352911">
            <wp:extent cx="5506085" cy="2426335"/>
            <wp:effectExtent l="0" t="0" r="10795" b="12065"/>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1"/>
                    </pic:cNvPicPr>
                  </pic:nvPicPr>
                  <pic:blipFill>
                    <a:blip r:embed="rId23"/>
                    <a:stretch>
                      <a:fillRect/>
                    </a:stretch>
                  </pic:blipFill>
                  <pic:spPr>
                    <a:xfrm>
                      <a:off x="0" y="0"/>
                      <a:ext cx="5506085" cy="2426335"/>
                    </a:xfrm>
                    <a:prstGeom prst="rect">
                      <a:avLst/>
                    </a:prstGeom>
                    <a:noFill/>
                    <a:ln>
                      <a:noFill/>
                    </a:ln>
                  </pic:spPr>
                </pic:pic>
              </a:graphicData>
            </a:graphic>
          </wp:inline>
        </w:drawing>
      </w:r>
    </w:p>
    <w:p w14:paraId="4A35279D" w14:textId="77777777" w:rsidR="00E12664" w:rsidRDefault="00261FCE">
      <w:pPr>
        <w:pStyle w:val="Figurecaption"/>
        <w:suppressAutoHyphens/>
      </w:pPr>
      <w:bookmarkStart w:id="1176" w:name="_Toc14723"/>
      <w:r>
        <w:t>Project Board – Example of reporting procedure document</w:t>
      </w:r>
      <w:bookmarkEnd w:id="1176"/>
    </w:p>
    <w:p w14:paraId="4A35279E" w14:textId="77777777" w:rsidR="00E12664" w:rsidRDefault="00E12664">
      <w:pPr>
        <w:pStyle w:val="BodyText"/>
      </w:pPr>
    </w:p>
    <w:p w14:paraId="4A35279F" w14:textId="77777777" w:rsidR="00E12664" w:rsidRDefault="00E12664">
      <w:pPr>
        <w:pStyle w:val="BodyText"/>
      </w:pPr>
    </w:p>
    <w:p w14:paraId="4A3527A0" w14:textId="77777777" w:rsidR="00E12664" w:rsidRDefault="00261FCE">
      <w:pPr>
        <w:pStyle w:val="Heading2"/>
      </w:pPr>
      <w:bookmarkStart w:id="1177" w:name="_Toc8332"/>
      <w:bookmarkStart w:id="1178" w:name="_Toc19655"/>
      <w:bookmarkStart w:id="1179" w:name="_Toc15988"/>
      <w:bookmarkStart w:id="1180" w:name="_Toc22204"/>
      <w:r>
        <w:t>PROJECT STRATEGY AND COMPONENTS</w:t>
      </w:r>
      <w:bookmarkEnd w:id="1177"/>
      <w:bookmarkEnd w:id="1178"/>
      <w:bookmarkEnd w:id="1179"/>
      <w:bookmarkEnd w:id="1180"/>
    </w:p>
    <w:p w14:paraId="4A3527A1" w14:textId="77777777" w:rsidR="00E12664" w:rsidRDefault="00E12664">
      <w:pPr>
        <w:pStyle w:val="Heading2separationline"/>
      </w:pPr>
    </w:p>
    <w:p w14:paraId="4A3527A2" w14:textId="77777777" w:rsidR="00E12664" w:rsidRDefault="00261FCE">
      <w:pPr>
        <w:pStyle w:val="BodyText"/>
      </w:pPr>
      <w:bookmarkStart w:id="1181" w:name="OLE_LINK7"/>
      <w:r>
        <w:rPr>
          <w:noProof/>
          <w:position w:val="-227"/>
        </w:rPr>
        <w:drawing>
          <wp:anchor distT="0" distB="0" distL="114300" distR="114300" simplePos="0" relativeHeight="251658240" behindDoc="0" locked="0" layoutInCell="1" allowOverlap="1" wp14:anchorId="4A352912" wp14:editId="4A352913">
            <wp:simplePos x="0" y="0"/>
            <wp:positionH relativeFrom="column">
              <wp:posOffset>-38735</wp:posOffset>
            </wp:positionH>
            <wp:positionV relativeFrom="paragraph">
              <wp:posOffset>92710</wp:posOffset>
            </wp:positionV>
            <wp:extent cx="3219450" cy="6986270"/>
            <wp:effectExtent l="0" t="0" r="11430" b="8890"/>
            <wp:wrapNone/>
            <wp:docPr id="21" name="图片 5"/>
            <wp:cNvGraphicFramePr/>
            <a:graphic xmlns:a="http://schemas.openxmlformats.org/drawingml/2006/main">
              <a:graphicData uri="http://schemas.openxmlformats.org/drawingml/2006/picture">
                <pic:pic xmlns:pic="http://schemas.openxmlformats.org/drawingml/2006/picture">
                  <pic:nvPicPr>
                    <pic:cNvPr id="21" name="图片 5"/>
                    <pic:cNvPicPr/>
                  </pic:nvPicPr>
                  <pic:blipFill>
                    <a:blip r:embed="rId24"/>
                    <a:stretch>
                      <a:fillRect/>
                    </a:stretch>
                  </pic:blipFill>
                  <pic:spPr>
                    <a:xfrm>
                      <a:off x="0" y="0"/>
                      <a:ext cx="3219450" cy="6986270"/>
                    </a:xfrm>
                    <a:prstGeom prst="rect">
                      <a:avLst/>
                    </a:prstGeom>
                    <a:noFill/>
                    <a:ln>
                      <a:noFill/>
                    </a:ln>
                  </pic:spPr>
                </pic:pic>
              </a:graphicData>
            </a:graphic>
          </wp:anchor>
        </w:drawing>
      </w:r>
    </w:p>
    <w:p w14:paraId="4A3527A3" w14:textId="77777777" w:rsidR="00E12664" w:rsidRDefault="00261FCE">
      <w:pPr>
        <w:pStyle w:val="BodyText"/>
        <w:ind w:firstLineChars="2300" w:firstLine="5080"/>
        <w:rPr>
          <w:b/>
          <w:bCs/>
        </w:rPr>
      </w:pPr>
      <w:r>
        <w:rPr>
          <w:b/>
          <w:bCs/>
        </w:rPr>
        <w:t xml:space="preserve">Components of the outline mandate for the project </w:t>
      </w:r>
    </w:p>
    <w:p w14:paraId="4A3527A4" w14:textId="77777777" w:rsidR="00E12664" w:rsidRDefault="00261FCE">
      <w:pPr>
        <w:pStyle w:val="BodyText"/>
        <w:ind w:firstLineChars="2300" w:firstLine="5080"/>
        <w:rPr>
          <w:b/>
          <w:bCs/>
        </w:rPr>
      </w:pPr>
      <w:r>
        <w:rPr>
          <w:b/>
          <w:bCs/>
        </w:rPr>
        <w:t>process would include the following:</w:t>
      </w:r>
    </w:p>
    <w:bookmarkEnd w:id="1181"/>
    <w:p w14:paraId="4A3527A5" w14:textId="77777777" w:rsidR="00E12664" w:rsidRDefault="00261FCE">
      <w:pPr>
        <w:pStyle w:val="Bullet1"/>
        <w:suppressAutoHyphens/>
        <w:wordWrap w:val="0"/>
        <w:jc w:val="right"/>
      </w:pPr>
      <w:r>
        <w:t>Brief description, time frame;</w:t>
      </w:r>
      <w:r>
        <w:rPr>
          <w:rFonts w:eastAsia="SimSun" w:hint="eastAsia"/>
          <w:lang w:val="en-US" w:eastAsia="zh-CN"/>
        </w:rPr>
        <w:t xml:space="preserve">                                          </w:t>
      </w:r>
    </w:p>
    <w:p w14:paraId="4A3527A6" w14:textId="77777777" w:rsidR="00E12664" w:rsidRDefault="00261FCE">
      <w:pPr>
        <w:pStyle w:val="Bullet1"/>
        <w:suppressAutoHyphens/>
        <w:wordWrap w:val="0"/>
        <w:jc w:val="right"/>
      </w:pPr>
      <w:r>
        <w:t>Mapping opportunities for the project;</w:t>
      </w:r>
      <w:r>
        <w:rPr>
          <w:rFonts w:eastAsia="SimSun" w:hint="eastAsia"/>
          <w:lang w:val="en-US" w:eastAsia="zh-CN"/>
        </w:rPr>
        <w:t xml:space="preserve">                         </w:t>
      </w:r>
    </w:p>
    <w:p w14:paraId="4A3527A7" w14:textId="77777777" w:rsidR="00E12664" w:rsidRDefault="00261FCE">
      <w:pPr>
        <w:pStyle w:val="Bullet1"/>
        <w:suppressAutoHyphens/>
        <w:wordWrap w:val="0"/>
        <w:jc w:val="right"/>
      </w:pPr>
      <w:r>
        <w:t>Business Plan (outline);</w:t>
      </w:r>
      <w:r>
        <w:rPr>
          <w:rFonts w:eastAsia="SimSun" w:hint="eastAsia"/>
          <w:lang w:val="en-US" w:eastAsia="zh-CN"/>
        </w:rPr>
        <w:t xml:space="preserve">                                                     </w:t>
      </w:r>
    </w:p>
    <w:p w14:paraId="4A3527A8" w14:textId="77777777" w:rsidR="00E12664" w:rsidRDefault="00261FCE">
      <w:pPr>
        <w:pStyle w:val="Bullet1"/>
        <w:suppressAutoHyphens/>
        <w:wordWrap w:val="0"/>
        <w:jc w:val="right"/>
      </w:pPr>
      <w:r>
        <w:t>Review of funding options;</w:t>
      </w:r>
      <w:r>
        <w:rPr>
          <w:rFonts w:eastAsia="SimSun" w:hint="eastAsia"/>
          <w:lang w:val="en-US" w:eastAsia="zh-CN"/>
        </w:rPr>
        <w:t xml:space="preserve">                                               </w:t>
      </w:r>
    </w:p>
    <w:p w14:paraId="4A3527A9" w14:textId="77777777" w:rsidR="00E12664" w:rsidRDefault="00261FCE">
      <w:pPr>
        <w:pStyle w:val="Bullet1"/>
        <w:suppressAutoHyphens/>
        <w:wordWrap w:val="0"/>
        <w:jc w:val="right"/>
      </w:pPr>
      <w:r>
        <w:t>Legal considerations;</w:t>
      </w:r>
      <w:r>
        <w:rPr>
          <w:rFonts w:eastAsia="SimSun" w:hint="eastAsia"/>
          <w:lang w:val="en-US" w:eastAsia="zh-CN"/>
        </w:rPr>
        <w:t xml:space="preserve">                                                         </w:t>
      </w:r>
    </w:p>
    <w:p w14:paraId="4A3527AA" w14:textId="77777777" w:rsidR="00E12664" w:rsidRDefault="00261FCE">
      <w:pPr>
        <w:pStyle w:val="Bullet1"/>
        <w:suppressAutoHyphens/>
        <w:wordWrap w:val="0"/>
        <w:jc w:val="right"/>
      </w:pPr>
      <w:r>
        <w:t>Mandate sign‐off for proceeding, further</w:t>
      </w:r>
      <w:r>
        <w:rPr>
          <w:rFonts w:eastAsia="SimSun" w:hint="eastAsia"/>
          <w:lang w:val="en-US" w:eastAsia="zh-CN"/>
        </w:rPr>
        <w:t xml:space="preserve"> </w:t>
      </w:r>
      <w:r>
        <w:t xml:space="preserve">review </w:t>
      </w:r>
      <w:r>
        <w:rPr>
          <w:rFonts w:eastAsia="SimSun" w:hint="eastAsia"/>
          <w:lang w:val="en-US" w:eastAsia="zh-CN"/>
        </w:rPr>
        <w:t xml:space="preserve">       </w:t>
      </w:r>
    </w:p>
    <w:p w14:paraId="4A3527AB" w14:textId="77777777" w:rsidR="00E12664" w:rsidRDefault="00261FCE">
      <w:pPr>
        <w:pStyle w:val="Bullet1"/>
        <w:numPr>
          <w:ilvl w:val="0"/>
          <w:numId w:val="0"/>
        </w:numPr>
        <w:suppressAutoHyphens/>
        <w:wordWrap w:val="0"/>
        <w:ind w:left="567" w:firstLineChars="2300" w:firstLine="5060"/>
        <w:jc w:val="both"/>
      </w:pPr>
      <w:r>
        <w:t>or cancellation.</w:t>
      </w:r>
      <w:r>
        <w:rPr>
          <w:rFonts w:eastAsia="SimSun" w:hint="eastAsia"/>
          <w:lang w:val="en-US" w:eastAsia="zh-CN"/>
        </w:rPr>
        <w:t xml:space="preserve">                                                     </w:t>
      </w:r>
    </w:p>
    <w:p w14:paraId="4A3527AC" w14:textId="77777777" w:rsidR="00E12664" w:rsidRDefault="00E12664">
      <w:pPr>
        <w:pStyle w:val="BodyText"/>
      </w:pPr>
    </w:p>
    <w:p w14:paraId="4A3527AD" w14:textId="77777777" w:rsidR="00E12664" w:rsidRDefault="00261FCE">
      <w:pPr>
        <w:pStyle w:val="BodyText"/>
        <w:ind w:firstLineChars="2300" w:firstLine="5080"/>
        <w:rPr>
          <w:b/>
          <w:bCs/>
        </w:rPr>
      </w:pPr>
      <w:r>
        <w:rPr>
          <w:rFonts w:hint="eastAsia"/>
          <w:b/>
          <w:bCs/>
        </w:rPr>
        <w:t>The business plan component of the outline project </w:t>
      </w:r>
    </w:p>
    <w:p w14:paraId="4A3527AE" w14:textId="77777777" w:rsidR="00E12664" w:rsidRDefault="00261FCE">
      <w:pPr>
        <w:pStyle w:val="BodyText"/>
        <w:ind w:firstLineChars="2300" w:firstLine="5080"/>
        <w:rPr>
          <w:b/>
          <w:bCs/>
        </w:rPr>
      </w:pPr>
      <w:r>
        <w:rPr>
          <w:rFonts w:hint="eastAsia"/>
          <w:b/>
          <w:bCs/>
        </w:rPr>
        <w:t>process would contain the following: </w:t>
      </w:r>
    </w:p>
    <w:p w14:paraId="4A3527AF" w14:textId="77777777" w:rsidR="00E12664" w:rsidRDefault="00261FCE">
      <w:pPr>
        <w:pStyle w:val="Bullet1"/>
        <w:suppressAutoHyphens/>
        <w:wordWrap w:val="0"/>
        <w:jc w:val="right"/>
      </w:pPr>
      <w:r>
        <w:rPr>
          <w:rFonts w:hint="eastAsia"/>
        </w:rPr>
        <w:t>Expected life of the project; </w:t>
      </w:r>
      <w:r>
        <w:rPr>
          <w:rFonts w:eastAsia="SimSun" w:hint="eastAsia"/>
          <w:lang w:val="en-US" w:eastAsia="zh-CN"/>
        </w:rPr>
        <w:t xml:space="preserve">                                            </w:t>
      </w:r>
    </w:p>
    <w:p w14:paraId="4A3527B0" w14:textId="77777777" w:rsidR="00E12664" w:rsidRDefault="00261FCE">
      <w:pPr>
        <w:pStyle w:val="Bullet1"/>
        <w:suppressAutoHyphens/>
        <w:wordWrap w:val="0"/>
        <w:jc w:val="right"/>
      </w:pPr>
      <w:r>
        <w:rPr>
          <w:rFonts w:hint="eastAsia"/>
        </w:rPr>
        <w:t>The effects of what national legislation may have </w:t>
      </w:r>
      <w:r>
        <w:rPr>
          <w:rFonts w:eastAsia="SimSun" w:hint="eastAsia"/>
          <w:lang w:val="en-US" w:eastAsia="zh-CN"/>
        </w:rPr>
        <w:t xml:space="preserve">      </w:t>
      </w:r>
    </w:p>
    <w:p w14:paraId="4A3527B1" w14:textId="77777777" w:rsidR="00E12664" w:rsidRDefault="00261FCE">
      <w:pPr>
        <w:pStyle w:val="Bullet1"/>
        <w:numPr>
          <w:ilvl w:val="0"/>
          <w:numId w:val="0"/>
        </w:numPr>
        <w:suppressAutoHyphens/>
        <w:wordWrap w:val="0"/>
        <w:jc w:val="right"/>
        <w:rPr>
          <w:rFonts w:eastAsia="SimSun"/>
          <w:lang w:val="en-US" w:eastAsia="zh-CN"/>
        </w:rPr>
      </w:pPr>
      <w:r>
        <w:rPr>
          <w:rFonts w:hint="eastAsia"/>
        </w:rPr>
        <w:t>on the project; </w:t>
      </w:r>
      <w:r>
        <w:rPr>
          <w:rFonts w:eastAsia="SimSun" w:hint="eastAsia"/>
          <w:lang w:val="en-US" w:eastAsia="zh-CN"/>
        </w:rPr>
        <w:t xml:space="preserve">                                                                  </w:t>
      </w:r>
    </w:p>
    <w:p w14:paraId="4A3527B2" w14:textId="77777777" w:rsidR="00E12664" w:rsidRDefault="00261FCE">
      <w:pPr>
        <w:pStyle w:val="Bullet1"/>
        <w:suppressAutoHyphens/>
        <w:wordWrap w:val="0"/>
        <w:jc w:val="right"/>
      </w:pPr>
      <w:r>
        <w:rPr>
          <w:rFonts w:hint="eastAsia"/>
        </w:rPr>
        <w:t>Broad view </w:t>
      </w:r>
      <w:ins w:id="1182" w:author="灵宇·Caroline" w:date="2024-07-19T09:23:00Z">
        <w:r>
          <w:rPr>
            <w:rFonts w:hint="eastAsia"/>
            <w:lang w:eastAsia="zh"/>
          </w:rPr>
          <w:t>of</w:t>
        </w:r>
      </w:ins>
      <w:del w:id="1183" w:author="灵宇·Caroline" w:date="2024-07-19T09:23:00Z">
        <w:r>
          <w:rPr>
            <w:rFonts w:hint="eastAsia"/>
          </w:rPr>
          <w:delText>on</w:delText>
        </w:r>
      </w:del>
      <w:r>
        <w:rPr>
          <w:rFonts w:hint="eastAsia"/>
        </w:rPr>
        <w:t> what the plan has to offer to the </w:t>
      </w:r>
      <w:r>
        <w:rPr>
          <w:rFonts w:eastAsia="SimSun" w:hint="eastAsia"/>
          <w:lang w:val="en-US" w:eastAsia="zh-CN"/>
        </w:rPr>
        <w:t xml:space="preserve">         </w:t>
      </w:r>
    </w:p>
    <w:p w14:paraId="4A3527B3" w14:textId="77777777" w:rsidR="00E12664" w:rsidRDefault="00261FCE">
      <w:pPr>
        <w:pStyle w:val="Bullet1"/>
        <w:numPr>
          <w:ilvl w:val="0"/>
          <w:numId w:val="0"/>
        </w:numPr>
        <w:suppressAutoHyphens/>
        <w:wordWrap w:val="0"/>
        <w:ind w:firstLineChars="2500" w:firstLine="5500"/>
        <w:jc w:val="both"/>
        <w:rPr>
          <w:rFonts w:eastAsia="SimSun"/>
          <w:lang w:val="en-US" w:eastAsia="zh-CN"/>
        </w:rPr>
      </w:pPr>
      <w:r>
        <w:rPr>
          <w:rFonts w:eastAsia="SimSun" w:hint="eastAsia"/>
          <w:lang w:eastAsia="zh-CN"/>
        </w:rPr>
        <w:t>organisation</w:t>
      </w:r>
      <w:r>
        <w:rPr>
          <w:rFonts w:hint="eastAsia"/>
        </w:rPr>
        <w:t>; </w:t>
      </w:r>
      <w:r>
        <w:rPr>
          <w:rFonts w:eastAsia="SimSun" w:hint="eastAsia"/>
          <w:lang w:val="en-US" w:eastAsia="zh-CN"/>
        </w:rPr>
        <w:t xml:space="preserve">   </w:t>
      </w:r>
    </w:p>
    <w:p w14:paraId="4A3527B4" w14:textId="77777777" w:rsidR="00E12664" w:rsidRDefault="00261FCE">
      <w:pPr>
        <w:pStyle w:val="Bullet1"/>
        <w:suppressAutoHyphens/>
        <w:wordWrap w:val="0"/>
        <w:jc w:val="right"/>
      </w:pPr>
      <w:r>
        <w:rPr>
          <w:rFonts w:hint="eastAsia"/>
        </w:rPr>
        <w:t>Market analysis of</w:t>
      </w:r>
      <w:del w:id="1184" w:author="灵宇·Caroline" w:date="2024-07-19T09:23:00Z">
        <w:r>
          <w:rPr>
            <w:rFonts w:hint="eastAsia"/>
          </w:rPr>
          <w:delText> what</w:delText>
        </w:r>
      </w:del>
      <w:r>
        <w:rPr>
          <w:rFonts w:hint="eastAsia"/>
        </w:rPr>
        <w:t> the potential income </w:t>
      </w:r>
      <w:r>
        <w:rPr>
          <w:rFonts w:eastAsia="SimSun" w:hint="eastAsia"/>
          <w:lang w:val="en-US" w:eastAsia="zh-CN"/>
        </w:rPr>
        <w:t xml:space="preserve">      </w:t>
      </w:r>
      <w:ins w:id="1185" w:author="gwendolyn" w:date="2024-07-23T10:17:00Z">
        <w:r>
          <w:rPr>
            <w:rFonts w:eastAsia="SimSun" w:hint="eastAsia"/>
            <w:lang w:val="en-US" w:eastAsia="zh-CN"/>
          </w:rPr>
          <w:t xml:space="preserve">         </w:t>
        </w:r>
      </w:ins>
      <w:r>
        <w:rPr>
          <w:rFonts w:eastAsia="SimSun" w:hint="eastAsia"/>
          <w:lang w:val="en-US" w:eastAsia="zh-CN"/>
        </w:rPr>
        <w:t xml:space="preserve">      </w:t>
      </w:r>
    </w:p>
    <w:p w14:paraId="4A3527B5" w14:textId="77777777" w:rsidR="00E12664" w:rsidRDefault="00261FCE">
      <w:pPr>
        <w:pStyle w:val="Bullet1"/>
        <w:numPr>
          <w:ilvl w:val="0"/>
          <w:numId w:val="0"/>
        </w:numPr>
        <w:suppressAutoHyphens/>
        <w:wordWrap w:val="0"/>
        <w:jc w:val="right"/>
        <w:rPr>
          <w:rFonts w:eastAsia="SimSun"/>
          <w:lang w:val="en-US" w:eastAsia="zh-CN"/>
        </w:rPr>
      </w:pPr>
      <w:r>
        <w:rPr>
          <w:rFonts w:hint="eastAsia"/>
        </w:rPr>
        <w:t>might be to the </w:t>
      </w:r>
      <w:r>
        <w:rPr>
          <w:rFonts w:eastAsia="SimSun" w:hint="eastAsia"/>
          <w:lang w:eastAsia="zh-CN"/>
        </w:rPr>
        <w:t>organisation</w:t>
      </w:r>
      <w:r>
        <w:rPr>
          <w:rFonts w:hint="eastAsia"/>
        </w:rPr>
        <w:t> (if any); </w:t>
      </w:r>
      <w:r>
        <w:rPr>
          <w:rFonts w:eastAsia="SimSun" w:hint="eastAsia"/>
          <w:lang w:val="en-US" w:eastAsia="zh-CN"/>
        </w:rPr>
        <w:t xml:space="preserve">                           </w:t>
      </w:r>
    </w:p>
    <w:p w14:paraId="4A3527B6" w14:textId="77777777" w:rsidR="00E12664" w:rsidRDefault="00261FCE">
      <w:pPr>
        <w:pStyle w:val="Bullet1"/>
        <w:suppressAutoHyphens/>
        <w:wordWrap w:val="0"/>
        <w:jc w:val="right"/>
      </w:pPr>
      <w:r>
        <w:rPr>
          <w:rFonts w:hint="eastAsia"/>
        </w:rPr>
        <w:t>Initial grant aid / governmental funding that </w:t>
      </w:r>
      <w:r>
        <w:rPr>
          <w:rFonts w:eastAsia="SimSun" w:hint="eastAsia"/>
          <w:lang w:val="en-US" w:eastAsia="zh-CN"/>
        </w:rPr>
        <w:t xml:space="preserve">              </w:t>
      </w:r>
    </w:p>
    <w:p w14:paraId="4A3527B7" w14:textId="77777777" w:rsidR="00E12664" w:rsidRDefault="00261FCE">
      <w:pPr>
        <w:pStyle w:val="Bullet1"/>
        <w:numPr>
          <w:ilvl w:val="0"/>
          <w:numId w:val="0"/>
        </w:numPr>
        <w:suppressAutoHyphens/>
        <w:wordWrap w:val="0"/>
        <w:jc w:val="right"/>
        <w:rPr>
          <w:rFonts w:eastAsia="SimSun"/>
          <w:lang w:val="en-US" w:eastAsia="zh-CN"/>
        </w:rPr>
      </w:pPr>
      <w:r>
        <w:rPr>
          <w:rFonts w:hint="eastAsia"/>
        </w:rPr>
        <w:t>might be available; </w:t>
      </w:r>
      <w:r>
        <w:rPr>
          <w:rFonts w:eastAsia="SimSun" w:hint="eastAsia"/>
          <w:lang w:val="en-US" w:eastAsia="zh-CN"/>
        </w:rPr>
        <w:t xml:space="preserve">                                                          </w:t>
      </w:r>
    </w:p>
    <w:p w14:paraId="4A3527B8" w14:textId="77777777" w:rsidR="00E12664" w:rsidRDefault="00261FCE">
      <w:pPr>
        <w:pStyle w:val="Bullet1"/>
        <w:suppressAutoHyphens/>
        <w:wordWrap w:val="0"/>
        <w:jc w:val="right"/>
      </w:pPr>
      <w:r>
        <w:rPr>
          <w:rFonts w:hint="eastAsia"/>
        </w:rPr>
        <w:t>Estimate of initial costs such as consultancy,</w:t>
      </w:r>
      <w:r>
        <w:rPr>
          <w:rFonts w:eastAsia="SimSun" w:hint="eastAsia"/>
          <w:lang w:val="en-US" w:eastAsia="zh-CN"/>
        </w:rPr>
        <w:t xml:space="preserve">              </w:t>
      </w:r>
      <w:r>
        <w:rPr>
          <w:rFonts w:hint="eastAsia"/>
        </w:rPr>
        <w:t> </w:t>
      </w:r>
    </w:p>
    <w:p w14:paraId="4A3527B9" w14:textId="77777777" w:rsidR="00E12664" w:rsidRDefault="00261FCE">
      <w:pPr>
        <w:pStyle w:val="Bullet1"/>
        <w:numPr>
          <w:ilvl w:val="0"/>
          <w:numId w:val="0"/>
        </w:numPr>
        <w:suppressAutoHyphens/>
        <w:wordWrap w:val="0"/>
        <w:ind w:left="567"/>
        <w:jc w:val="right"/>
        <w:rPr>
          <w:rFonts w:eastAsia="SimSun"/>
          <w:lang w:val="en-US" w:eastAsia="zh-CN"/>
        </w:rPr>
      </w:pPr>
      <w:r>
        <w:rPr>
          <w:rFonts w:hint="eastAsia"/>
        </w:rPr>
        <w:t>grant aid application; </w:t>
      </w:r>
      <w:r>
        <w:rPr>
          <w:rFonts w:eastAsia="SimSun" w:hint="eastAsia"/>
          <w:lang w:val="en-US" w:eastAsia="zh-CN"/>
        </w:rPr>
        <w:t xml:space="preserve">                                                      </w:t>
      </w:r>
    </w:p>
    <w:p w14:paraId="4A3527BA" w14:textId="77777777" w:rsidR="00E12664" w:rsidRDefault="00261FCE">
      <w:pPr>
        <w:pStyle w:val="Bullet1"/>
        <w:suppressAutoHyphens/>
        <w:wordWrap w:val="0"/>
        <w:jc w:val="right"/>
      </w:pPr>
      <w:r>
        <w:rPr>
          <w:rFonts w:hint="eastAsia"/>
        </w:rPr>
        <w:t>Estimate of the capital costs to undertake the </w:t>
      </w:r>
      <w:r>
        <w:rPr>
          <w:rFonts w:eastAsia="SimSun" w:hint="eastAsia"/>
          <w:lang w:val="en-US" w:eastAsia="zh-CN"/>
        </w:rPr>
        <w:t xml:space="preserve">           </w:t>
      </w:r>
    </w:p>
    <w:p w14:paraId="4A3527BB" w14:textId="77777777" w:rsidR="00E12664" w:rsidRDefault="00261FCE">
      <w:pPr>
        <w:pStyle w:val="Bullet1"/>
        <w:numPr>
          <w:ilvl w:val="0"/>
          <w:numId w:val="0"/>
        </w:numPr>
        <w:suppressAutoHyphens/>
        <w:wordWrap w:val="0"/>
        <w:ind w:left="567"/>
        <w:jc w:val="right"/>
        <w:rPr>
          <w:rFonts w:eastAsia="SimSun"/>
          <w:lang w:val="en-US" w:eastAsia="zh-CN"/>
        </w:rPr>
      </w:pPr>
      <w:r>
        <w:rPr>
          <w:rFonts w:hint="eastAsia"/>
        </w:rPr>
        <w:t>project; </w:t>
      </w:r>
      <w:r>
        <w:rPr>
          <w:rFonts w:eastAsia="SimSun" w:hint="eastAsia"/>
          <w:lang w:val="en-US" w:eastAsia="zh-CN"/>
        </w:rPr>
        <w:t xml:space="preserve">                                                                              </w:t>
      </w:r>
    </w:p>
    <w:p w14:paraId="4A3527BC" w14:textId="77777777" w:rsidR="00E12664" w:rsidRDefault="00261FCE">
      <w:pPr>
        <w:pStyle w:val="Bullet1"/>
        <w:suppressAutoHyphens/>
        <w:wordWrap w:val="0"/>
        <w:jc w:val="right"/>
      </w:pPr>
      <w:r>
        <w:rPr>
          <w:rFonts w:hint="eastAsia"/>
        </w:rPr>
        <w:t>Estimate of running costs after completion of the </w:t>
      </w:r>
      <w:r>
        <w:rPr>
          <w:rFonts w:eastAsia="SimSun" w:hint="eastAsia"/>
          <w:lang w:val="en-US" w:eastAsia="zh-CN"/>
        </w:rPr>
        <w:t xml:space="preserve">    </w:t>
      </w:r>
    </w:p>
    <w:p w14:paraId="4A3527BD" w14:textId="77777777" w:rsidR="00E12664" w:rsidRDefault="00261FCE">
      <w:pPr>
        <w:pStyle w:val="Bullet1"/>
        <w:numPr>
          <w:ilvl w:val="0"/>
          <w:numId w:val="0"/>
        </w:numPr>
        <w:suppressAutoHyphens/>
        <w:wordWrap w:val="0"/>
        <w:ind w:left="567"/>
        <w:jc w:val="right"/>
        <w:rPr>
          <w:rFonts w:eastAsia="SimSun"/>
          <w:lang w:val="en-US" w:eastAsia="zh-CN"/>
        </w:rPr>
      </w:pPr>
      <w:r>
        <w:rPr>
          <w:rFonts w:hint="eastAsia"/>
        </w:rPr>
        <w:t>project (operational &amp; maintenance); </w:t>
      </w:r>
      <w:r>
        <w:rPr>
          <w:rFonts w:eastAsia="SimSun" w:hint="eastAsia"/>
          <w:lang w:val="en-US" w:eastAsia="zh-CN"/>
        </w:rPr>
        <w:t xml:space="preserve">                         </w:t>
      </w:r>
    </w:p>
    <w:p w14:paraId="4A3527BE" w14:textId="77777777" w:rsidR="00E12664" w:rsidRDefault="00261FCE">
      <w:pPr>
        <w:pStyle w:val="Bullet1"/>
        <w:suppressAutoHyphens/>
        <w:wordWrap w:val="0"/>
        <w:jc w:val="right"/>
      </w:pPr>
      <w:r>
        <w:rPr>
          <w:rFonts w:hint="eastAsia"/>
        </w:rPr>
        <w:t>Project justification; </w:t>
      </w:r>
      <w:r>
        <w:rPr>
          <w:rFonts w:eastAsia="SimSun" w:hint="eastAsia"/>
          <w:lang w:val="en-US" w:eastAsia="zh-CN"/>
        </w:rPr>
        <w:t xml:space="preserve">                                                        </w:t>
      </w:r>
    </w:p>
    <w:p w14:paraId="4A3527BF" w14:textId="77777777" w:rsidR="00E12664" w:rsidRDefault="00261FCE">
      <w:pPr>
        <w:pStyle w:val="Bullet1"/>
        <w:suppressAutoHyphens/>
        <w:wordWrap w:val="0"/>
        <w:jc w:val="right"/>
      </w:pPr>
      <w:r>
        <w:rPr>
          <w:rFonts w:hint="eastAsia"/>
        </w:rPr>
        <w:t>Business plan sign‐off for proceeding, further </w:t>
      </w:r>
      <w:r>
        <w:rPr>
          <w:rFonts w:eastAsia="SimSun" w:hint="eastAsia"/>
          <w:lang w:val="en-US" w:eastAsia="zh-CN"/>
        </w:rPr>
        <w:t xml:space="preserve">           </w:t>
      </w:r>
    </w:p>
    <w:p w14:paraId="4A3527C0" w14:textId="77777777" w:rsidR="00E12664" w:rsidRDefault="00261FCE">
      <w:pPr>
        <w:spacing w:before="64" w:line="178" w:lineRule="auto"/>
        <w:ind w:left="69" w:firstLineChars="200" w:firstLine="440"/>
        <w:outlineLvl w:val="0"/>
        <w:rPr>
          <w:rFonts w:ascii="Calibri" w:eastAsia="SimSun" w:hAnsi="Calibri" w:cs="Calibri"/>
          <w:sz w:val="21"/>
          <w:szCs w:val="21"/>
          <w:lang w:val="en-US" w:eastAsia="zh-CN"/>
        </w:rPr>
      </w:pPr>
      <w:r>
        <w:rPr>
          <w:bCs/>
          <w:i/>
          <w:color w:val="575756"/>
          <w:sz w:val="22"/>
        </w:rPr>
        <w:t>Figure 3      Business Plan Process Flow Chart</w:t>
      </w:r>
      <w:r>
        <w:rPr>
          <w:rFonts w:hint="eastAsia"/>
          <w:bCs/>
          <w:i/>
          <w:color w:val="575756"/>
          <w:sz w:val="22"/>
          <w:lang w:val="en-US" w:eastAsia="zh-CN"/>
        </w:rPr>
        <w:t xml:space="preserve">       </w:t>
      </w:r>
      <w:r>
        <w:rPr>
          <w:rFonts w:ascii="Calibri" w:eastAsia="SimSun" w:hAnsi="Calibri" w:cs="Calibri" w:hint="eastAsia"/>
          <w:b/>
          <w:bCs/>
          <w:i/>
          <w:iCs/>
          <w:color w:val="575756"/>
          <w:spacing w:val="3"/>
          <w:sz w:val="21"/>
          <w:szCs w:val="21"/>
          <w:lang w:val="en-US" w:eastAsia="zh-CN"/>
        </w:rPr>
        <w:t xml:space="preserve">                </w:t>
      </w:r>
      <w:r>
        <w:rPr>
          <w:rFonts w:ascii="Calibri" w:eastAsia="SimSun" w:hAnsi="Calibri" w:cs="Calibri" w:hint="eastAsia"/>
          <w:spacing w:val="3"/>
          <w:sz w:val="22"/>
          <w:lang w:val="en-US" w:eastAsia="zh-CN"/>
        </w:rPr>
        <w:t>review or cancellation.</w:t>
      </w:r>
      <w:r>
        <w:rPr>
          <w:rFonts w:ascii="Calibri" w:eastAsia="SimSun" w:hAnsi="Calibri" w:cs="Calibri" w:hint="eastAsia"/>
          <w:color w:val="575756"/>
          <w:spacing w:val="3"/>
          <w:sz w:val="22"/>
          <w:lang w:val="en-US" w:eastAsia="zh-CN"/>
        </w:rPr>
        <w:t xml:space="preserve">       </w:t>
      </w:r>
    </w:p>
    <w:p w14:paraId="4A3527C1" w14:textId="77777777" w:rsidR="00E12664" w:rsidRDefault="00E12664">
      <w:pPr>
        <w:pStyle w:val="Bullet1"/>
        <w:numPr>
          <w:ilvl w:val="0"/>
          <w:numId w:val="0"/>
        </w:numPr>
        <w:suppressAutoHyphens/>
        <w:wordWrap w:val="0"/>
        <w:ind w:left="567"/>
        <w:jc w:val="right"/>
        <w:rPr>
          <w:rFonts w:eastAsia="SimSun"/>
          <w:lang w:val="en-US" w:eastAsia="zh-CN"/>
        </w:rPr>
      </w:pPr>
    </w:p>
    <w:p w14:paraId="4A3527C2" w14:textId="77777777" w:rsidR="00E12664" w:rsidRDefault="00261FCE">
      <w:pPr>
        <w:pStyle w:val="Bullet1"/>
        <w:numPr>
          <w:ilvl w:val="0"/>
          <w:numId w:val="0"/>
        </w:numPr>
        <w:suppressAutoHyphens/>
        <w:rPr>
          <w:del w:id="1186" w:author="gwendolyn" w:date="2024-07-15T15:30:00Z"/>
          <w:color w:val="auto"/>
          <w:lang w:val="en-US" w:eastAsia="zh-CN"/>
        </w:rPr>
      </w:pPr>
      <w:del w:id="1187" w:author="gwendolyn" w:date="2024-07-15T15:30:00Z">
        <w:r>
          <w:rPr>
            <w:rFonts w:hint="eastAsia"/>
            <w:color w:val="auto"/>
            <w:lang w:val="en-US" w:eastAsia="zh-CN"/>
          </w:rPr>
          <w:delText>In respect to the above reference should be made to the IALA‐AISM Lighthouse Conservation Manual – Edition 1 Sec 6 p70‐72 as it sets out, in a workbook format, guidelines for the business plan.</w:delText>
        </w:r>
      </w:del>
    </w:p>
    <w:p w14:paraId="4A3527C3" w14:textId="77777777" w:rsidR="00E12664" w:rsidRDefault="00261FCE">
      <w:pPr>
        <w:pStyle w:val="Bullet1"/>
        <w:numPr>
          <w:ilvl w:val="0"/>
          <w:numId w:val="0"/>
        </w:numPr>
        <w:suppressAutoHyphens/>
        <w:rPr>
          <w:rFonts w:eastAsia="SimSun"/>
          <w:lang w:val="en-US" w:eastAsia="zh-CN"/>
        </w:rPr>
      </w:pPr>
      <w:r>
        <w:rPr>
          <w:rFonts w:eastAsia="SimSun" w:hint="eastAsia"/>
          <w:lang w:val="en-US" w:eastAsia="zh-CN"/>
        </w:rPr>
        <w:t xml:space="preserve">       </w:t>
      </w:r>
    </w:p>
    <w:p w14:paraId="4A3527C4" w14:textId="77777777" w:rsidR="00E12664" w:rsidRDefault="00261FCE">
      <w:pPr>
        <w:pStyle w:val="Heading1"/>
        <w:suppressAutoHyphens/>
      </w:pPr>
      <w:bookmarkStart w:id="1188" w:name="_Toc18897"/>
      <w:bookmarkStart w:id="1189" w:name="_Toc19516"/>
      <w:bookmarkStart w:id="1190" w:name="_Toc8043"/>
      <w:bookmarkStart w:id="1191" w:name="_Toc8764"/>
      <w:r>
        <w:rPr>
          <w:rFonts w:hint="eastAsia"/>
        </w:rPr>
        <w:t>THE BUSINESS PLAN</w:t>
      </w:r>
      <w:bookmarkEnd w:id="1188"/>
      <w:bookmarkEnd w:id="1189"/>
      <w:bookmarkEnd w:id="1190"/>
      <w:bookmarkEnd w:id="1191"/>
    </w:p>
    <w:p w14:paraId="4A3527C5" w14:textId="77777777" w:rsidR="00E12664" w:rsidRDefault="00E12664">
      <w:pPr>
        <w:pStyle w:val="Heading1separationline"/>
        <w:suppressAutoHyphens/>
      </w:pPr>
    </w:p>
    <w:p w14:paraId="4A3527C6" w14:textId="77777777" w:rsidR="00E12664" w:rsidRDefault="00261FCE">
      <w:pPr>
        <w:pStyle w:val="BodyText"/>
        <w:suppressAutoHyphens/>
      </w:pPr>
      <w:r>
        <w:rPr>
          <w:rFonts w:hint="eastAsia"/>
        </w:rPr>
        <w:t>The following guidance is based on a list of headings the inclusion of which will depend upon the audience and</w:t>
      </w:r>
      <w:r>
        <w:rPr>
          <w:rFonts w:eastAsia="SimSun" w:hint="eastAsia"/>
          <w:lang w:val="en-US" w:eastAsia="zh-CN"/>
        </w:rPr>
        <w:t xml:space="preserve"> </w:t>
      </w:r>
      <w:r>
        <w:rPr>
          <w:rFonts w:hint="eastAsia"/>
        </w:rPr>
        <w:t>the level of detail required.  For example,</w:t>
      </w:r>
      <w:ins w:id="1192" w:author="灵宇·Caroline" w:date="2024-07-19T09:23:00Z">
        <w:r>
          <w:rPr>
            <w:rFonts w:hint="eastAsia"/>
            <w:lang w:eastAsia="zh"/>
          </w:rPr>
          <w:t xml:space="preserve"> the</w:t>
        </w:r>
      </w:ins>
      <w:r>
        <w:rPr>
          <w:rFonts w:hint="eastAsia"/>
        </w:rPr>
        <w:t xml:space="preserve"> internal board (directors) may just require a Mandate, Brief and Project Initiation Document including the business plan to progress a project with less detail than outside bodies such as  grant aid or project partnerships which would require a far greater level of detail including for instance</w:t>
      </w:r>
      <w:r>
        <w:rPr>
          <w:rFonts w:eastAsia="SimSun" w:hint="eastAsia"/>
          <w:lang w:val="en-US" w:eastAsia="zh-CN"/>
        </w:rPr>
        <w:t xml:space="preserve"> </w:t>
      </w:r>
      <w:r>
        <w:rPr>
          <w:rFonts w:eastAsia="SimSun" w:hint="eastAsia"/>
          <w:lang w:eastAsia="zh-CN"/>
        </w:rPr>
        <w:t>organisation</w:t>
      </w:r>
      <w:r>
        <w:rPr>
          <w:rFonts w:hint="eastAsia"/>
        </w:rPr>
        <w:t xml:space="preserve"> information for example (see section 3.2) to justify an </w:t>
      </w:r>
      <w:r>
        <w:rPr>
          <w:rFonts w:eastAsia="SimSun" w:hint="eastAsia"/>
          <w:lang w:eastAsia="zh-CN"/>
        </w:rPr>
        <w:t>organisation</w:t>
      </w:r>
      <w:r>
        <w:rPr>
          <w:rFonts w:hint="eastAsia"/>
        </w:rPr>
        <w:t>’s validity and qualification for grant aid.</w:t>
      </w:r>
    </w:p>
    <w:p w14:paraId="4A3527C7" w14:textId="77777777" w:rsidR="00E12664" w:rsidRDefault="00261FCE">
      <w:pPr>
        <w:pStyle w:val="Heading2"/>
        <w:suppressAutoHyphens/>
      </w:pPr>
      <w:bookmarkStart w:id="1193" w:name="_Toc3958"/>
      <w:bookmarkStart w:id="1194" w:name="_Toc10185"/>
      <w:bookmarkStart w:id="1195" w:name="_Toc17956"/>
      <w:bookmarkStart w:id="1196" w:name="_Toc11890"/>
      <w:ins w:id="1197" w:author="灵宇·Caroline" w:date="2024-07-19T09:23:00Z">
        <w:r>
          <w:rPr>
            <w:rFonts w:hint="eastAsia"/>
            <w:lang w:eastAsia="zh"/>
          </w:rPr>
          <w:t>P</w:t>
        </w:r>
      </w:ins>
      <w:r>
        <w:rPr>
          <w:rFonts w:hint="eastAsia"/>
        </w:rPr>
        <w:t>ROJECT DESCRIPTION</w:t>
      </w:r>
      <w:bookmarkEnd w:id="1193"/>
      <w:bookmarkEnd w:id="1194"/>
      <w:bookmarkEnd w:id="1195"/>
      <w:bookmarkEnd w:id="1196"/>
    </w:p>
    <w:p w14:paraId="4A3527C8" w14:textId="77777777" w:rsidR="00E12664" w:rsidRDefault="00E12664">
      <w:pPr>
        <w:pStyle w:val="Heading2separationline"/>
        <w:suppressAutoHyphens/>
      </w:pPr>
    </w:p>
    <w:p w14:paraId="4A3527C9" w14:textId="77777777" w:rsidR="00E12664" w:rsidRDefault="00261FCE">
      <w:pPr>
        <w:pStyle w:val="Heading3"/>
      </w:pPr>
      <w:bookmarkStart w:id="1198" w:name="_Toc7179"/>
      <w:bookmarkStart w:id="1199" w:name="_Toc24485"/>
      <w:bookmarkStart w:id="1200" w:name="_Toc3339"/>
      <w:bookmarkStart w:id="1201" w:name="_Toc16925"/>
      <w:r>
        <w:rPr>
          <w:rFonts w:hint="eastAsia"/>
        </w:rPr>
        <w:t>INTRODUCTION (EXECUTIVE SUMMARY) </w:t>
      </w:r>
      <w:bookmarkEnd w:id="1198"/>
      <w:bookmarkEnd w:id="1199"/>
      <w:bookmarkEnd w:id="1200"/>
      <w:bookmarkEnd w:id="1201"/>
    </w:p>
    <w:p w14:paraId="4A3527CA" w14:textId="77777777" w:rsidR="00E12664" w:rsidRDefault="00261FCE">
      <w:pPr>
        <w:pStyle w:val="BodyText"/>
        <w:suppressAutoHyphens/>
      </w:pPr>
      <w:r>
        <w:rPr>
          <w:rFonts w:hint="eastAsia"/>
        </w:rPr>
        <w:t>Some of the information that could be included within the introduction summary: </w:t>
      </w:r>
    </w:p>
    <w:p w14:paraId="4A3527CB" w14:textId="77777777" w:rsidR="00E12664" w:rsidRDefault="00261FCE">
      <w:pPr>
        <w:pStyle w:val="Bullet1"/>
        <w:suppressAutoHyphens/>
      </w:pPr>
      <w:r>
        <w:rPr>
          <w:rFonts w:hint="eastAsia"/>
        </w:rPr>
        <w:t>Brief project description; </w:t>
      </w:r>
    </w:p>
    <w:p w14:paraId="4A3527CC" w14:textId="77777777" w:rsidR="00E12664" w:rsidRDefault="00261FCE">
      <w:pPr>
        <w:pStyle w:val="Bullet1"/>
        <w:suppressAutoHyphens/>
      </w:pPr>
      <w:r>
        <w:rPr>
          <w:rFonts w:hint="eastAsia"/>
        </w:rPr>
        <w:t>Expected life of the project; </w:t>
      </w:r>
    </w:p>
    <w:p w14:paraId="4A3527CD" w14:textId="77777777" w:rsidR="00E12664" w:rsidRDefault="00261FCE">
      <w:pPr>
        <w:pStyle w:val="Bullet1"/>
        <w:suppressAutoHyphens/>
      </w:pPr>
      <w:r>
        <w:rPr>
          <w:rFonts w:hint="eastAsia"/>
        </w:rPr>
        <w:t>The effects of what national legislation may have on the project; </w:t>
      </w:r>
    </w:p>
    <w:p w14:paraId="4A3527CE" w14:textId="77777777" w:rsidR="00E12664" w:rsidRDefault="00261FCE">
      <w:pPr>
        <w:pStyle w:val="Bullet1"/>
        <w:suppressAutoHyphens/>
      </w:pPr>
      <w:r>
        <w:rPr>
          <w:rFonts w:hint="eastAsia"/>
        </w:rPr>
        <w:t>Broad view </w:t>
      </w:r>
      <w:ins w:id="1202" w:author="灵宇·Caroline" w:date="2024-07-19T09:24:00Z">
        <w:r>
          <w:rPr>
            <w:rFonts w:hint="eastAsia"/>
            <w:lang w:eastAsia="zh"/>
          </w:rPr>
          <w:t>of</w:t>
        </w:r>
      </w:ins>
      <w:del w:id="1203" w:author="灵宇·Caroline" w:date="2024-07-19T09:24:00Z">
        <w:r>
          <w:rPr>
            <w:rFonts w:hint="eastAsia"/>
          </w:rPr>
          <w:delText>on</w:delText>
        </w:r>
      </w:del>
      <w:r>
        <w:rPr>
          <w:rFonts w:hint="eastAsia"/>
        </w:rPr>
        <w:t> what the plan has to offer to the </w:t>
      </w:r>
      <w:r>
        <w:rPr>
          <w:rFonts w:eastAsia="SimSun" w:hint="eastAsia"/>
          <w:lang w:eastAsia="zh-CN"/>
        </w:rPr>
        <w:t>organisation</w:t>
      </w:r>
      <w:r>
        <w:rPr>
          <w:rFonts w:hint="eastAsia"/>
        </w:rPr>
        <w:t>; </w:t>
      </w:r>
    </w:p>
    <w:p w14:paraId="4A3527CF" w14:textId="77777777" w:rsidR="00E12664" w:rsidRDefault="00261FCE">
      <w:pPr>
        <w:pStyle w:val="Bullet1"/>
        <w:suppressAutoHyphens/>
      </w:pPr>
      <w:r>
        <w:rPr>
          <w:rFonts w:hint="eastAsia"/>
        </w:rPr>
        <w:t>Market analysis of what the potential income might be to the </w:t>
      </w:r>
      <w:r>
        <w:rPr>
          <w:rFonts w:eastAsia="SimSun" w:hint="eastAsia"/>
          <w:lang w:eastAsia="zh-CN"/>
        </w:rPr>
        <w:t>organisation</w:t>
      </w:r>
      <w:r>
        <w:rPr>
          <w:rFonts w:hint="eastAsia"/>
        </w:rPr>
        <w:t> (if any); </w:t>
      </w:r>
    </w:p>
    <w:p w14:paraId="4A3527D0" w14:textId="77777777" w:rsidR="00E12664" w:rsidRDefault="00261FCE">
      <w:pPr>
        <w:pStyle w:val="Bullet1"/>
        <w:suppressAutoHyphens/>
      </w:pPr>
      <w:r>
        <w:rPr>
          <w:rFonts w:hint="eastAsia"/>
        </w:rPr>
        <w:t>Initial grant aid and/or governmental funding that might be available; </w:t>
      </w:r>
    </w:p>
    <w:p w14:paraId="4A3527D1" w14:textId="77777777" w:rsidR="00E12664" w:rsidRDefault="00261FCE">
      <w:pPr>
        <w:pStyle w:val="Bullet1"/>
        <w:suppressAutoHyphens/>
      </w:pPr>
      <w:r>
        <w:rPr>
          <w:rFonts w:hint="eastAsia"/>
        </w:rPr>
        <w:t>Estimate of initial costs such as consultancy</w:t>
      </w:r>
      <w:ins w:id="1204" w:author="Lingyu Zhou" w:date="2024-08-20T21:10:00Z">
        <w:r>
          <w:rPr>
            <w:rFonts w:eastAsiaTheme="minorEastAsia" w:hint="eastAsia"/>
            <w:lang w:eastAsia="zh-CN"/>
          </w:rPr>
          <w:t xml:space="preserve"> and </w:t>
        </w:r>
      </w:ins>
      <w:del w:id="1205" w:author="Lingyu Zhou" w:date="2024-08-20T21:10:00Z">
        <w:r>
          <w:rPr>
            <w:rFonts w:hint="eastAsia"/>
          </w:rPr>
          <w:delText>, </w:delText>
        </w:r>
      </w:del>
      <w:r>
        <w:rPr>
          <w:rFonts w:hint="eastAsia"/>
        </w:rPr>
        <w:t>grant aid application; </w:t>
      </w:r>
    </w:p>
    <w:p w14:paraId="4A3527D2" w14:textId="77777777" w:rsidR="00E12664" w:rsidRDefault="00261FCE">
      <w:pPr>
        <w:pStyle w:val="Bullet1"/>
        <w:suppressAutoHyphens/>
      </w:pPr>
      <w:r>
        <w:rPr>
          <w:rFonts w:hint="eastAsia"/>
        </w:rPr>
        <w:t>Estimate of the capital costs to undertake the project; </w:t>
      </w:r>
    </w:p>
    <w:p w14:paraId="4A3527D3" w14:textId="77777777" w:rsidR="00E12664" w:rsidRDefault="00261FCE">
      <w:pPr>
        <w:pStyle w:val="Bullet1"/>
        <w:suppressAutoHyphens/>
      </w:pPr>
      <w:r>
        <w:rPr>
          <w:rFonts w:hint="eastAsia"/>
        </w:rPr>
        <w:t>Estimate of running costs after completion of the project (operational &amp; maintenance); </w:t>
      </w:r>
    </w:p>
    <w:p w14:paraId="4A3527D4" w14:textId="77777777" w:rsidR="00E12664" w:rsidRDefault="00261FCE">
      <w:pPr>
        <w:pStyle w:val="Bullet1"/>
        <w:suppressAutoHyphens/>
      </w:pPr>
      <w:r>
        <w:rPr>
          <w:rFonts w:hint="eastAsia"/>
        </w:rPr>
        <w:t>Project justification.</w:t>
      </w:r>
    </w:p>
    <w:p w14:paraId="4A3527D5" w14:textId="77777777" w:rsidR="00E12664" w:rsidRDefault="00261FCE">
      <w:pPr>
        <w:pStyle w:val="Heading3"/>
      </w:pPr>
      <w:bookmarkStart w:id="1206" w:name="_Toc14365"/>
      <w:bookmarkStart w:id="1207" w:name="_Toc3321"/>
      <w:bookmarkStart w:id="1208" w:name="_Toc546"/>
      <w:bookmarkStart w:id="1209" w:name="_Toc4325"/>
      <w:r>
        <w:rPr>
          <w:rFonts w:hint="eastAsia"/>
        </w:rPr>
        <w:t>DESCRIPTION OF PROJECT</w:t>
      </w:r>
      <w:bookmarkEnd w:id="1206"/>
      <w:bookmarkEnd w:id="1207"/>
      <w:bookmarkEnd w:id="1208"/>
      <w:bookmarkEnd w:id="1209"/>
    </w:p>
    <w:p w14:paraId="4A3527D6" w14:textId="77777777" w:rsidR="00E12664" w:rsidRDefault="00261FCE">
      <w:pPr>
        <w:pStyle w:val="BodyText"/>
        <w:suppressAutoHyphens/>
      </w:pPr>
      <w:r>
        <w:rPr>
          <w:rFonts w:hint="eastAsia"/>
        </w:rPr>
        <w:t>A brief description of what the project is about and what is involved, including a summary of strategy for assuring long‐term financial future.</w:t>
      </w:r>
    </w:p>
    <w:p w14:paraId="4A3527D7" w14:textId="77777777" w:rsidR="00E12664" w:rsidRDefault="00261FCE">
      <w:pPr>
        <w:pStyle w:val="Heading3"/>
      </w:pPr>
      <w:bookmarkStart w:id="1210" w:name="_Toc22182"/>
      <w:bookmarkStart w:id="1211" w:name="_Toc3364"/>
      <w:bookmarkStart w:id="1212" w:name="_Toc10483"/>
      <w:bookmarkStart w:id="1213" w:name="_Toc12065"/>
      <w:r>
        <w:rPr>
          <w:rFonts w:hint="eastAsia"/>
        </w:rPr>
        <w:t>PUBLIC BENEFITS</w:t>
      </w:r>
      <w:bookmarkEnd w:id="1210"/>
      <w:bookmarkEnd w:id="1211"/>
      <w:bookmarkEnd w:id="1212"/>
      <w:bookmarkEnd w:id="1213"/>
    </w:p>
    <w:p w14:paraId="4A3527D8" w14:textId="77777777" w:rsidR="00E12664" w:rsidRDefault="00261FCE">
      <w:pPr>
        <w:pStyle w:val="BodyText"/>
        <w:suppressAutoHyphens/>
      </w:pPr>
      <w:r>
        <w:rPr>
          <w:rFonts w:hint="eastAsia"/>
        </w:rPr>
        <w:t>Provide a summary of public benefit</w:t>
      </w:r>
      <w:ins w:id="1214" w:author="Lingyu Zhou" w:date="2024-08-20T21:10:00Z">
        <w:r>
          <w:rPr>
            <w:rFonts w:eastAsiaTheme="minorEastAsia" w:hint="eastAsia"/>
            <w:lang w:eastAsia="zh-CN"/>
          </w:rPr>
          <w:t>s</w:t>
        </w:r>
      </w:ins>
      <w:r>
        <w:rPr>
          <w:rFonts w:hint="eastAsia"/>
        </w:rPr>
        <w:t> say, employment, tourism, education etc. </w:t>
      </w:r>
    </w:p>
    <w:p w14:paraId="4A3527D9" w14:textId="77777777" w:rsidR="00E12664" w:rsidRDefault="00261FCE">
      <w:pPr>
        <w:pStyle w:val="Heading3"/>
      </w:pPr>
      <w:bookmarkStart w:id="1215" w:name="_Toc14910"/>
      <w:bookmarkStart w:id="1216" w:name="_Toc16661"/>
      <w:bookmarkStart w:id="1217" w:name="_Toc5693"/>
      <w:bookmarkStart w:id="1218" w:name="_Toc31969"/>
      <w:r>
        <w:rPr>
          <w:rFonts w:hint="eastAsia"/>
        </w:rPr>
        <w:t>FINANCIAL FUTURE</w:t>
      </w:r>
      <w:bookmarkEnd w:id="1215"/>
      <w:bookmarkEnd w:id="1216"/>
      <w:bookmarkEnd w:id="1217"/>
      <w:bookmarkEnd w:id="1218"/>
    </w:p>
    <w:p w14:paraId="4A3527DA" w14:textId="77777777" w:rsidR="00E12664" w:rsidRDefault="00261FCE">
      <w:pPr>
        <w:pStyle w:val="BodyText"/>
        <w:suppressAutoHyphens/>
      </w:pPr>
      <w:r>
        <w:rPr>
          <w:rFonts w:hint="eastAsia"/>
        </w:rPr>
        <w:t>Provide a Summary of the project strategy for assuring the long‐term financial future of the project. </w:t>
      </w:r>
    </w:p>
    <w:p w14:paraId="4A3527DB" w14:textId="77777777" w:rsidR="00E12664" w:rsidRDefault="00261FCE">
      <w:pPr>
        <w:pStyle w:val="Heading3"/>
        <w:rPr>
          <w:rFonts w:asciiTheme="minorHAnsi" w:eastAsiaTheme="minorHAnsi" w:hAnsiTheme="minorHAnsi" w:cstheme="minorBidi"/>
          <w:bCs w:val="0"/>
          <w:smallCaps w:val="0"/>
          <w:sz w:val="22"/>
          <w:szCs w:val="22"/>
        </w:rPr>
      </w:pPr>
      <w:bookmarkStart w:id="1219" w:name="_Toc27824"/>
      <w:bookmarkStart w:id="1220" w:name="_Toc19342"/>
      <w:bookmarkStart w:id="1221" w:name="_Toc451"/>
      <w:bookmarkStart w:id="1222" w:name="_Toc441"/>
      <w:r>
        <w:rPr>
          <w:rFonts w:asciiTheme="minorHAnsi" w:eastAsiaTheme="minorHAnsi" w:hAnsiTheme="minorHAnsi" w:cstheme="minorBidi" w:hint="eastAsia"/>
          <w:bCs w:val="0"/>
          <w:smallCaps w:val="0"/>
          <w:sz w:val="22"/>
          <w:szCs w:val="22"/>
        </w:rPr>
        <w:t>FINANCIAL PROJECTIONS AND PROJECTED INCOME</w:t>
      </w:r>
      <w:bookmarkEnd w:id="1219"/>
      <w:bookmarkEnd w:id="1220"/>
      <w:bookmarkEnd w:id="1221"/>
      <w:bookmarkEnd w:id="1222"/>
    </w:p>
    <w:p w14:paraId="4A3527DC" w14:textId="77777777" w:rsidR="00E12664" w:rsidRDefault="00261FCE">
      <w:pPr>
        <w:pStyle w:val="BodyText"/>
      </w:pPr>
      <w:r>
        <w:rPr>
          <w:rFonts w:hint="eastAsia"/>
        </w:rPr>
        <w:t>Provide projections based on locality predictions of visitor numbers and fees. </w:t>
      </w:r>
    </w:p>
    <w:p w14:paraId="4A3527DD" w14:textId="77777777" w:rsidR="00E12664" w:rsidRDefault="00261FCE">
      <w:pPr>
        <w:pStyle w:val="Heading3"/>
      </w:pPr>
      <w:bookmarkStart w:id="1223" w:name="_Toc9553"/>
      <w:bookmarkStart w:id="1224" w:name="_Toc23343"/>
      <w:bookmarkStart w:id="1225" w:name="_Toc13893"/>
      <w:bookmarkStart w:id="1226" w:name="_Toc12955"/>
      <w:r>
        <w:rPr>
          <w:rFonts w:hint="eastAsia"/>
        </w:rPr>
        <w:t>RISK ASSESSMENT/MANAGEMENT</w:t>
      </w:r>
      <w:bookmarkEnd w:id="1223"/>
      <w:bookmarkEnd w:id="1224"/>
      <w:bookmarkEnd w:id="1225"/>
      <w:bookmarkEnd w:id="1226"/>
    </w:p>
    <w:p w14:paraId="4A3527DE" w14:textId="77777777" w:rsidR="00E12664" w:rsidRDefault="00261FCE">
      <w:pPr>
        <w:pStyle w:val="BodyText"/>
      </w:pPr>
      <w:r>
        <w:rPr>
          <w:rFonts w:hint="eastAsia"/>
        </w:rPr>
        <w:t>Provide a summary of the main risks facing the project while in progress and at its completion. </w:t>
      </w:r>
    </w:p>
    <w:p w14:paraId="4A3527DF" w14:textId="77777777" w:rsidR="00E12664" w:rsidRDefault="00261FCE">
      <w:pPr>
        <w:pStyle w:val="Heading3"/>
      </w:pPr>
      <w:bookmarkStart w:id="1227" w:name="_Toc10661"/>
      <w:bookmarkStart w:id="1228" w:name="_Toc17092"/>
      <w:bookmarkStart w:id="1229" w:name="_Toc24922"/>
      <w:bookmarkStart w:id="1230" w:name="_Toc1185"/>
      <w:r>
        <w:rPr>
          <w:rFonts w:hint="eastAsia"/>
        </w:rPr>
        <w:t>BUSINESS PLAN SIGN</w:t>
      </w:r>
      <w:r>
        <w:rPr>
          <w:rFonts w:hint="eastAsia"/>
        </w:rPr>
        <w:t>‐</w:t>
      </w:r>
      <w:r>
        <w:rPr>
          <w:rFonts w:hint="eastAsia"/>
        </w:rPr>
        <w:t>OFF (INITIAL MANDATE) </w:t>
      </w:r>
      <w:bookmarkEnd w:id="1227"/>
      <w:bookmarkEnd w:id="1228"/>
      <w:bookmarkEnd w:id="1229"/>
      <w:bookmarkEnd w:id="1230"/>
    </w:p>
    <w:p w14:paraId="4A3527E0" w14:textId="77777777" w:rsidR="00E12664" w:rsidRDefault="00261FCE">
      <w:pPr>
        <w:pStyle w:val="BodyText"/>
      </w:pPr>
      <w:r>
        <w:rPr>
          <w:rFonts w:hint="eastAsia"/>
        </w:rPr>
        <w:t>Sign off Mandate including the initial business plan providing progression to the brief and then the project initiation document. </w:t>
      </w:r>
    </w:p>
    <w:p w14:paraId="4A3527E1" w14:textId="77777777" w:rsidR="00E12664" w:rsidRDefault="00261FCE">
      <w:pPr>
        <w:pStyle w:val="Heading2"/>
      </w:pPr>
      <w:bookmarkStart w:id="1231" w:name="_Toc2275"/>
      <w:bookmarkStart w:id="1232" w:name="_Toc26451"/>
      <w:bookmarkStart w:id="1233" w:name="_Toc25086"/>
      <w:bookmarkStart w:id="1234" w:name="_Toc14269"/>
      <w:r>
        <w:rPr>
          <w:rFonts w:hint="eastAsia"/>
        </w:rPr>
        <w:t>THE </w:t>
      </w:r>
      <w:r>
        <w:rPr>
          <w:rFonts w:hint="eastAsia"/>
          <w:lang w:eastAsia="zh-CN"/>
        </w:rPr>
        <w:t>organisation</w:t>
      </w:r>
      <w:r>
        <w:rPr>
          <w:rFonts w:hint="eastAsia"/>
        </w:rPr>
        <w:t> </w:t>
      </w:r>
      <w:bookmarkEnd w:id="1231"/>
      <w:bookmarkEnd w:id="1232"/>
      <w:bookmarkEnd w:id="1233"/>
      <w:bookmarkEnd w:id="1234"/>
    </w:p>
    <w:p w14:paraId="4A3527E2" w14:textId="77777777" w:rsidR="00E12664" w:rsidRDefault="00E12664">
      <w:pPr>
        <w:pStyle w:val="Heading2separationline"/>
      </w:pPr>
    </w:p>
    <w:p w14:paraId="4A3527E3" w14:textId="77777777" w:rsidR="00E12664" w:rsidRDefault="00261FCE">
      <w:pPr>
        <w:pStyle w:val="Heading3"/>
      </w:pPr>
      <w:bookmarkStart w:id="1235" w:name="_Toc29170"/>
      <w:bookmarkStart w:id="1236" w:name="_Toc18975"/>
      <w:bookmarkStart w:id="1237" w:name="_Toc6301"/>
      <w:bookmarkStart w:id="1238" w:name="_Toc23893"/>
      <w:r>
        <w:rPr>
          <w:rFonts w:hint="eastAsia"/>
        </w:rPr>
        <w:t>HISTORY OF THE </w:t>
      </w:r>
      <w:bookmarkEnd w:id="1235"/>
      <w:bookmarkEnd w:id="1236"/>
      <w:bookmarkEnd w:id="1237"/>
      <w:r>
        <w:rPr>
          <w:rFonts w:hint="eastAsia"/>
          <w:lang w:eastAsia="zh-CN"/>
        </w:rPr>
        <w:t>organisation</w:t>
      </w:r>
      <w:bookmarkEnd w:id="1238"/>
    </w:p>
    <w:p w14:paraId="4A3527E4" w14:textId="77777777" w:rsidR="00E12664" w:rsidRDefault="00261FCE">
      <w:pPr>
        <w:pStyle w:val="BodyText"/>
        <w:suppressAutoHyphens/>
      </w:pPr>
      <w:r>
        <w:rPr>
          <w:rFonts w:hint="eastAsia"/>
        </w:rPr>
        <w:t>Provide a history of the </w:t>
      </w:r>
      <w:r>
        <w:rPr>
          <w:rFonts w:eastAsia="SimSun" w:hint="eastAsia"/>
          <w:lang w:eastAsia="zh-CN"/>
        </w:rPr>
        <w:t>organisation</w:t>
      </w:r>
      <w:r>
        <w:rPr>
          <w:rFonts w:hint="eastAsia"/>
        </w:rPr>
        <w:t> for example Corporation, </w:t>
      </w:r>
      <w:del w:id="1239" w:author="gwendolyn" w:date="2024-07-23T10:21:00Z">
        <w:r>
          <w:rPr>
            <w:lang w:val="en-US"/>
          </w:rPr>
          <w:delText>l</w:delText>
        </w:r>
      </w:del>
      <w:ins w:id="1240" w:author="gwendolyn" w:date="2024-07-23T10:21:00Z">
        <w:r>
          <w:rPr>
            <w:rFonts w:eastAsia="SimSun" w:hint="eastAsia"/>
            <w:lang w:val="en-US" w:eastAsia="zh-CN"/>
          </w:rPr>
          <w:t>L</w:t>
        </w:r>
      </w:ins>
      <w:r>
        <w:rPr>
          <w:rFonts w:hint="eastAsia"/>
        </w:rPr>
        <w:t>ocal authority, Government body, </w:t>
      </w:r>
      <w:ins w:id="1241" w:author="Lingyu Zhou" w:date="2024-08-20T21:19:00Z">
        <w:r>
          <w:rPr>
            <w:rFonts w:eastAsiaTheme="minorEastAsia" w:hint="eastAsia"/>
            <w:lang w:eastAsia="zh-CN"/>
          </w:rPr>
          <w:t xml:space="preserve">or </w:t>
        </w:r>
      </w:ins>
      <w:r>
        <w:rPr>
          <w:rFonts w:hint="eastAsia"/>
        </w:rPr>
        <w:t>Limited</w:t>
      </w:r>
      <w:r>
        <w:rPr>
          <w:rFonts w:eastAsia="SimSun" w:hint="eastAsia"/>
          <w:lang w:val="en-US" w:eastAsia="zh-CN"/>
        </w:rPr>
        <w:t xml:space="preserve"> </w:t>
      </w:r>
      <w:r>
        <w:rPr>
          <w:rFonts w:hint="eastAsia"/>
        </w:rPr>
        <w:t>Company. </w:t>
      </w:r>
    </w:p>
    <w:p w14:paraId="4A3527E5" w14:textId="77777777" w:rsidR="00E12664" w:rsidRDefault="00261FCE">
      <w:pPr>
        <w:pStyle w:val="Heading3"/>
      </w:pPr>
      <w:bookmarkStart w:id="1242" w:name="_Toc27275"/>
      <w:bookmarkStart w:id="1243" w:name="_Toc6851"/>
      <w:bookmarkStart w:id="1244" w:name="_Toc5213"/>
      <w:bookmarkStart w:id="1245" w:name="_Toc16503"/>
      <w:r>
        <w:rPr>
          <w:rFonts w:hint="eastAsia"/>
        </w:rPr>
        <w:t>FUNCTION OF THE </w:t>
      </w:r>
      <w:bookmarkEnd w:id="1242"/>
      <w:bookmarkEnd w:id="1243"/>
      <w:bookmarkEnd w:id="1244"/>
      <w:r>
        <w:rPr>
          <w:rFonts w:hint="eastAsia"/>
          <w:lang w:eastAsia="zh-CN"/>
        </w:rPr>
        <w:t>organisation</w:t>
      </w:r>
      <w:bookmarkEnd w:id="1245"/>
    </w:p>
    <w:p w14:paraId="4A3527E6" w14:textId="77777777" w:rsidR="00E12664" w:rsidRDefault="00261FCE">
      <w:pPr>
        <w:pStyle w:val="BodyText"/>
        <w:suppressAutoHyphens/>
      </w:pPr>
      <w:r>
        <w:rPr>
          <w:rFonts w:hint="eastAsia"/>
        </w:rPr>
        <w:t>Provide documentary evidence of the </w:t>
      </w:r>
      <w:r>
        <w:rPr>
          <w:rFonts w:eastAsia="SimSun" w:hint="eastAsia"/>
          <w:lang w:eastAsia="zh-CN"/>
        </w:rPr>
        <w:t>organisation</w:t>
      </w:r>
      <w:r>
        <w:rPr>
          <w:rFonts w:hint="eastAsia"/>
        </w:rPr>
        <w:t>’s purpose and aims, its structure, its mission statement etc. </w:t>
      </w:r>
    </w:p>
    <w:p w14:paraId="4A3527E7" w14:textId="77777777" w:rsidR="00E12664" w:rsidRDefault="00261FCE">
      <w:pPr>
        <w:pStyle w:val="Heading3"/>
      </w:pPr>
      <w:bookmarkStart w:id="1246" w:name="_Toc15980"/>
      <w:bookmarkStart w:id="1247" w:name="_Toc9866"/>
      <w:bookmarkStart w:id="1248" w:name="_Toc19729"/>
      <w:bookmarkStart w:id="1249" w:name="_Toc10560"/>
      <w:bookmarkStart w:id="1250" w:name="OLE_LINK4"/>
      <w:r>
        <w:rPr>
          <w:rFonts w:hint="eastAsia"/>
        </w:rPr>
        <w:t>LEGAL STATUS AND FUNDING</w:t>
      </w:r>
      <w:bookmarkEnd w:id="1246"/>
      <w:bookmarkEnd w:id="1247"/>
      <w:bookmarkEnd w:id="1248"/>
      <w:bookmarkEnd w:id="1249"/>
    </w:p>
    <w:bookmarkEnd w:id="1250"/>
    <w:p w14:paraId="4A3527E8" w14:textId="77777777" w:rsidR="00E12664" w:rsidRDefault="00261FCE">
      <w:pPr>
        <w:pStyle w:val="BodyText"/>
        <w:suppressAutoHyphens/>
      </w:pPr>
      <w:r>
        <w:rPr>
          <w:rFonts w:hint="eastAsia"/>
        </w:rPr>
        <w:t>Provide documentary evidence of the legal/charitable status of the </w:t>
      </w:r>
      <w:r>
        <w:rPr>
          <w:rFonts w:eastAsia="SimSun" w:hint="eastAsia"/>
          <w:lang w:eastAsia="zh-CN"/>
        </w:rPr>
        <w:t>organisation</w:t>
      </w:r>
      <w:r>
        <w:rPr>
          <w:rFonts w:hint="eastAsia"/>
        </w:rPr>
        <w:t> with names/details of any other groups involved. </w:t>
      </w:r>
    </w:p>
    <w:p w14:paraId="4A3527E9" w14:textId="77777777" w:rsidR="00E12664" w:rsidRDefault="00261FCE">
      <w:pPr>
        <w:pStyle w:val="BodyText"/>
        <w:suppressAutoHyphens/>
      </w:pPr>
      <w:r>
        <w:rPr>
          <w:rFonts w:hint="eastAsia"/>
        </w:rPr>
        <w:t>Funding disclosure would include all means of funding from core funding, profit or non‐profit making to outside grant aid bodies, etc. </w:t>
      </w:r>
    </w:p>
    <w:p w14:paraId="4A3527EA" w14:textId="77777777" w:rsidR="00E12664" w:rsidRDefault="00261FCE">
      <w:pPr>
        <w:pStyle w:val="Heading3"/>
      </w:pPr>
      <w:bookmarkStart w:id="1251" w:name="_Toc20638"/>
      <w:bookmarkStart w:id="1252" w:name="_Toc12163"/>
      <w:bookmarkStart w:id="1253" w:name="_Toc3373"/>
      <w:bookmarkStart w:id="1254" w:name="_Toc20102"/>
      <w:r>
        <w:rPr>
          <w:rFonts w:hint="eastAsia"/>
        </w:rPr>
        <w:t>ANNUAL ACCOUNTS</w:t>
      </w:r>
      <w:bookmarkEnd w:id="1251"/>
      <w:bookmarkEnd w:id="1252"/>
      <w:bookmarkEnd w:id="1253"/>
      <w:bookmarkEnd w:id="1254"/>
    </w:p>
    <w:p w14:paraId="4A3527EB" w14:textId="77777777" w:rsidR="00E12664" w:rsidRDefault="00261FCE">
      <w:pPr>
        <w:pStyle w:val="BodyText"/>
      </w:pPr>
      <w:r>
        <w:rPr>
          <w:rFonts w:hint="eastAsia"/>
        </w:rPr>
        <w:t>Provide summary details of accounts and the status of their availability if seeking grant aid. </w:t>
      </w:r>
    </w:p>
    <w:p w14:paraId="4A3527EC" w14:textId="77777777" w:rsidR="00E12664" w:rsidRDefault="00261FCE">
      <w:pPr>
        <w:pStyle w:val="Heading3"/>
      </w:pPr>
      <w:bookmarkStart w:id="1255" w:name="_Toc10423"/>
      <w:bookmarkStart w:id="1256" w:name="_Toc14709"/>
      <w:bookmarkStart w:id="1257" w:name="_Toc23891"/>
      <w:bookmarkStart w:id="1258" w:name="_Toc15682"/>
      <w:r>
        <w:rPr>
          <w:rFonts w:hint="eastAsia"/>
          <w:lang w:eastAsia="zh-CN"/>
        </w:rPr>
        <w:t>organisation</w:t>
      </w:r>
      <w:r>
        <w:rPr>
          <w:rFonts w:hint="eastAsia"/>
        </w:rPr>
        <w:t>AL STRUCTURE &amp; STAFF</w:t>
      </w:r>
      <w:bookmarkEnd w:id="1255"/>
      <w:bookmarkEnd w:id="1256"/>
      <w:bookmarkEnd w:id="1257"/>
      <w:bookmarkEnd w:id="1258"/>
    </w:p>
    <w:p w14:paraId="4A3527ED" w14:textId="77777777" w:rsidR="00E12664" w:rsidRDefault="00261FCE">
      <w:pPr>
        <w:pStyle w:val="BodyText"/>
        <w:suppressAutoHyphens/>
      </w:pPr>
      <w:r>
        <w:rPr>
          <w:rFonts w:hint="eastAsia"/>
        </w:rPr>
        <w:t>Provide diagrammatic </w:t>
      </w:r>
      <w:r>
        <w:rPr>
          <w:rFonts w:eastAsia="SimSun" w:hint="eastAsia"/>
          <w:lang w:eastAsia="zh-CN"/>
        </w:rPr>
        <w:t>organisation</w:t>
      </w:r>
      <w:r>
        <w:rPr>
          <w:rFonts w:hint="eastAsia"/>
        </w:rPr>
        <w:t>/staff structure with reference to the number of full‐time and part</w:t>
      </w:r>
      <w:ins w:id="1259" w:author="Lingyu Zhou" w:date="2024-08-20T21:19:00Z">
        <w:r>
          <w:rPr>
            <w:rFonts w:eastAsiaTheme="minorEastAsia" w:hint="eastAsia"/>
            <w:lang w:eastAsia="zh-CN"/>
          </w:rPr>
          <w:t>-</w:t>
        </w:r>
      </w:ins>
      <w:del w:id="1260" w:author="Lingyu Zhou" w:date="2024-08-20T21:19:00Z">
        <w:r>
          <w:rPr>
            <w:rFonts w:hint="eastAsia"/>
          </w:rPr>
          <w:delText> </w:delText>
        </w:r>
      </w:del>
      <w:r>
        <w:rPr>
          <w:rFonts w:hint="eastAsia"/>
        </w:rPr>
        <w:t>time staff. </w:t>
      </w:r>
    </w:p>
    <w:p w14:paraId="4A3527EE" w14:textId="77777777" w:rsidR="00E12664" w:rsidRDefault="00261FCE">
      <w:pPr>
        <w:pStyle w:val="Heading3"/>
      </w:pPr>
      <w:bookmarkStart w:id="1261" w:name="_Toc8661"/>
      <w:bookmarkStart w:id="1262" w:name="_Toc11511"/>
      <w:bookmarkStart w:id="1263" w:name="_Toc15068"/>
      <w:bookmarkStart w:id="1264" w:name="_Toc7444"/>
      <w:r>
        <w:rPr>
          <w:rFonts w:hint="eastAsia"/>
        </w:rPr>
        <w:t>EXAMPLES OF SIMILAR BUSINESS</w:t>
      </w:r>
      <w:ins w:id="1265" w:author="灵宇·Caroline" w:date="2024-07-19T09:25:00Z">
        <w:r>
          <w:rPr>
            <w:rFonts w:hint="eastAsia"/>
            <w:lang w:eastAsia="zh"/>
          </w:rPr>
          <w:t>ES</w:t>
        </w:r>
      </w:ins>
      <w:r>
        <w:rPr>
          <w:rFonts w:hint="eastAsia"/>
        </w:rPr>
        <w:t> (VISITOR CENTRES ETC</w:t>
      </w:r>
      <w:ins w:id="1266" w:author="灵宇·Caroline" w:date="2024-07-19T09:37:00Z">
        <w:r>
          <w:rPr>
            <w:rFonts w:hint="eastAsia"/>
            <w:lang w:eastAsia="zh"/>
          </w:rPr>
          <w:t>.</w:t>
        </w:r>
      </w:ins>
      <w:r>
        <w:rPr>
          <w:rFonts w:hint="eastAsia"/>
        </w:rPr>
        <w:t> IF ANY) </w:t>
      </w:r>
      <w:bookmarkEnd w:id="1261"/>
      <w:bookmarkEnd w:id="1262"/>
      <w:bookmarkEnd w:id="1263"/>
      <w:bookmarkEnd w:id="1264"/>
    </w:p>
    <w:p w14:paraId="4A3527EF" w14:textId="77777777" w:rsidR="00E12664" w:rsidRDefault="00261FCE">
      <w:pPr>
        <w:pStyle w:val="BodyText"/>
        <w:suppressAutoHyphens/>
      </w:pPr>
      <w:r>
        <w:rPr>
          <w:rFonts w:hint="eastAsia"/>
        </w:rPr>
        <w:t>Provide examples of similar projects undertaken in the past including their successes and failures. </w:t>
      </w:r>
    </w:p>
    <w:p w14:paraId="4A3527F0" w14:textId="77777777" w:rsidR="00E12664" w:rsidRDefault="00261FCE">
      <w:pPr>
        <w:pStyle w:val="Heading3"/>
      </w:pPr>
      <w:bookmarkStart w:id="1267" w:name="_Toc27114"/>
      <w:bookmarkStart w:id="1268" w:name="OLE_LINK3"/>
      <w:bookmarkStart w:id="1269" w:name="_Toc31231"/>
      <w:bookmarkStart w:id="1270" w:name="_Toc24206"/>
      <w:bookmarkStart w:id="1271" w:name="_Toc25214"/>
      <w:r>
        <w:rPr>
          <w:rFonts w:hint="eastAsia"/>
        </w:rPr>
        <w:t>STUDIES UNDERTAKEN</w:t>
      </w:r>
      <w:bookmarkEnd w:id="1267"/>
      <w:bookmarkEnd w:id="1268"/>
      <w:bookmarkEnd w:id="1269"/>
      <w:bookmarkEnd w:id="1270"/>
      <w:bookmarkEnd w:id="1271"/>
    </w:p>
    <w:p w14:paraId="4A3527F1" w14:textId="77777777" w:rsidR="00E12664" w:rsidRDefault="00261FCE">
      <w:pPr>
        <w:pStyle w:val="BodyText"/>
        <w:suppressAutoHyphens/>
      </w:pPr>
      <w:r>
        <w:rPr>
          <w:rFonts w:hint="eastAsia"/>
        </w:rPr>
        <w:t>Provide any preliminary studies that have been undertaken to bring the project to this stage, such as projected</w:t>
      </w:r>
      <w:r>
        <w:rPr>
          <w:rFonts w:eastAsia="SimSun" w:hint="eastAsia"/>
          <w:lang w:val="en-US" w:eastAsia="zh-CN"/>
        </w:rPr>
        <w:t xml:space="preserve"> </w:t>
      </w:r>
      <w:r>
        <w:rPr>
          <w:rFonts w:hint="eastAsia"/>
        </w:rPr>
        <w:t>visitor numbers etc. </w:t>
      </w:r>
    </w:p>
    <w:p w14:paraId="4A3527F2" w14:textId="77777777" w:rsidR="00E12664" w:rsidRDefault="00261FCE">
      <w:pPr>
        <w:pStyle w:val="Heading3"/>
      </w:pPr>
      <w:bookmarkStart w:id="1272" w:name="_Toc4167"/>
      <w:bookmarkStart w:id="1273" w:name="_Toc1506"/>
      <w:bookmarkStart w:id="1274" w:name="_Toc20302"/>
      <w:bookmarkStart w:id="1275" w:name="_Toc26832"/>
      <w:r>
        <w:rPr>
          <w:rFonts w:hint="eastAsia"/>
        </w:rPr>
        <w:t>RESTRICTIONS</w:t>
      </w:r>
      <w:bookmarkEnd w:id="1272"/>
      <w:bookmarkEnd w:id="1273"/>
      <w:bookmarkEnd w:id="1274"/>
      <w:bookmarkEnd w:id="1275"/>
    </w:p>
    <w:p w14:paraId="4A3527F3" w14:textId="77777777" w:rsidR="00E12664" w:rsidRDefault="00261FCE">
      <w:pPr>
        <w:pStyle w:val="BodyText"/>
        <w:suppressAutoHyphens/>
      </w:pPr>
      <w:r>
        <w:rPr>
          <w:rFonts w:hint="eastAsia"/>
        </w:rPr>
        <w:t>Provide any physical, operational, designation,</w:t>
      </w:r>
      <w:ins w:id="1276" w:author="灵宇·Caroline" w:date="2024-07-19T09:25:00Z">
        <w:r>
          <w:rPr>
            <w:rFonts w:hint="eastAsia"/>
            <w:lang w:eastAsia="zh"/>
          </w:rPr>
          <w:t xml:space="preserve"> or</w:t>
        </w:r>
      </w:ins>
      <w:r>
        <w:rPr>
          <w:rFonts w:hint="eastAsia"/>
        </w:rPr>
        <w:t> financial restrictions which may impact </w:t>
      </w:r>
      <w:ins w:id="1277" w:author="Lingyu Zhou" w:date="2024-08-20T21:20:00Z">
        <w:r>
          <w:rPr>
            <w:rFonts w:hint="eastAsia"/>
          </w:rPr>
          <w:t xml:space="preserve"> </w:t>
        </w:r>
      </w:ins>
      <w:del w:id="1278" w:author="Lingyu Zhou" w:date="2024-08-20T21:20:00Z">
        <w:r>
          <w:rPr>
            <w:rFonts w:hint="eastAsia"/>
          </w:rPr>
          <w:delText>on </w:delText>
        </w:r>
      </w:del>
      <w:r>
        <w:rPr>
          <w:rFonts w:hint="eastAsia"/>
        </w:rPr>
        <w:t>the project such as</w:t>
      </w:r>
      <w:r>
        <w:rPr>
          <w:rFonts w:eastAsia="SimSun" w:hint="eastAsia"/>
          <w:lang w:val="en-US" w:eastAsia="zh-CN"/>
        </w:rPr>
        <w:t xml:space="preserve"> </w:t>
      </w:r>
      <w:r>
        <w:rPr>
          <w:rFonts w:hint="eastAsia"/>
        </w:rPr>
        <w:t>environmental issues, access issues etc. </w:t>
      </w:r>
    </w:p>
    <w:p w14:paraId="4A3527F4" w14:textId="77777777" w:rsidR="00E12664" w:rsidRDefault="00261FCE">
      <w:pPr>
        <w:pStyle w:val="Heading2"/>
      </w:pPr>
      <w:bookmarkStart w:id="1279" w:name="_Toc2414"/>
      <w:bookmarkStart w:id="1280" w:name="_Toc31309"/>
      <w:bookmarkStart w:id="1281" w:name="_Toc5775"/>
      <w:bookmarkStart w:id="1282" w:name="_Toc662"/>
      <w:r>
        <w:rPr>
          <w:rFonts w:hint="eastAsia"/>
        </w:rPr>
        <w:t>DEVELOPMENT OF THE PROJECT </w:t>
      </w:r>
      <w:bookmarkEnd w:id="1279"/>
      <w:bookmarkEnd w:id="1280"/>
      <w:bookmarkEnd w:id="1281"/>
      <w:bookmarkEnd w:id="1282"/>
    </w:p>
    <w:p w14:paraId="4A3527F5" w14:textId="77777777" w:rsidR="00E12664" w:rsidRDefault="00261FCE">
      <w:pPr>
        <w:pStyle w:val="Heading3"/>
      </w:pPr>
      <w:bookmarkStart w:id="1283" w:name="_Toc16837"/>
      <w:bookmarkStart w:id="1284" w:name="_Toc5722"/>
      <w:bookmarkStart w:id="1285" w:name="_Toc30736"/>
      <w:bookmarkStart w:id="1286" w:name="_Toc24002"/>
      <w:bookmarkStart w:id="1287" w:name="OLE_LINK5"/>
      <w:r>
        <w:rPr>
          <w:rFonts w:hint="eastAsia"/>
        </w:rPr>
        <w:t>HISTORY OF PROJECT</w:t>
      </w:r>
      <w:bookmarkEnd w:id="1283"/>
      <w:bookmarkEnd w:id="1284"/>
      <w:bookmarkEnd w:id="1285"/>
      <w:bookmarkEnd w:id="1286"/>
    </w:p>
    <w:bookmarkEnd w:id="1287"/>
    <w:p w14:paraId="4A3527F6" w14:textId="77777777" w:rsidR="00E12664" w:rsidRDefault="00261FCE">
      <w:pPr>
        <w:pStyle w:val="BodyText"/>
        <w:suppressAutoHyphens/>
      </w:pPr>
      <w:r>
        <w:rPr>
          <w:rFonts w:hint="eastAsia"/>
        </w:rPr>
        <w:t>Provide information on the concept of the project including</w:t>
      </w:r>
      <w:ins w:id="1288" w:author="Lingyu Zhou" w:date="2024-08-20T21:20:00Z">
        <w:r>
          <w:rPr>
            <w:rFonts w:eastAsiaTheme="minorEastAsia" w:hint="eastAsia"/>
            <w:lang w:eastAsia="zh-CN"/>
          </w:rPr>
          <w:t xml:space="preserve"> a</w:t>
        </w:r>
      </w:ins>
      <w:r>
        <w:rPr>
          <w:rFonts w:hint="eastAsia"/>
        </w:rPr>
        <w:t> detailed summary of the initial documents. </w:t>
      </w:r>
    </w:p>
    <w:p w14:paraId="4A3527F7" w14:textId="77777777" w:rsidR="00E12664" w:rsidRDefault="00261FCE">
      <w:pPr>
        <w:pStyle w:val="Heading3"/>
        <w:rPr>
          <w:rFonts w:asciiTheme="minorHAnsi" w:eastAsiaTheme="minorHAnsi" w:hAnsiTheme="minorHAnsi" w:cstheme="minorBidi"/>
          <w:bCs w:val="0"/>
          <w:smallCaps w:val="0"/>
          <w:sz w:val="22"/>
          <w:szCs w:val="22"/>
        </w:rPr>
      </w:pPr>
      <w:bookmarkStart w:id="1289" w:name="_Toc16733"/>
      <w:bookmarkStart w:id="1290" w:name="_Toc4454"/>
      <w:bookmarkStart w:id="1291" w:name="_Toc5428"/>
      <w:bookmarkStart w:id="1292" w:name="_Toc1719"/>
      <w:r>
        <w:rPr>
          <w:rFonts w:hint="eastAsia"/>
        </w:rPr>
        <w:t>PROJECT REVISION</w:t>
      </w:r>
      <w:bookmarkEnd w:id="1289"/>
      <w:bookmarkEnd w:id="1290"/>
      <w:bookmarkEnd w:id="1291"/>
      <w:bookmarkEnd w:id="1292"/>
    </w:p>
    <w:p w14:paraId="4A3527F8" w14:textId="77777777" w:rsidR="00E12664" w:rsidRDefault="00261FCE">
      <w:pPr>
        <w:pStyle w:val="BodyText"/>
      </w:pPr>
      <w:r>
        <w:rPr>
          <w:rFonts w:hint="eastAsia"/>
        </w:rPr>
        <w:t>Provide a summary of project revisions prior to arriving at this stage. </w:t>
      </w:r>
    </w:p>
    <w:p w14:paraId="4A3527F9" w14:textId="77777777" w:rsidR="00E12664" w:rsidRDefault="00261FCE">
      <w:pPr>
        <w:pStyle w:val="Heading3"/>
      </w:pPr>
      <w:bookmarkStart w:id="1293" w:name="_Toc13269"/>
      <w:bookmarkStart w:id="1294" w:name="_Toc23744"/>
      <w:bookmarkStart w:id="1295" w:name="_Toc32747"/>
      <w:bookmarkStart w:id="1296" w:name="_Toc152"/>
      <w:r>
        <w:rPr>
          <w:rFonts w:hint="eastAsia"/>
        </w:rPr>
        <w:t>PROJECT DEVELOPMENT WORK (PROJECT PLANNING FOR GRANT AID, PROJECT PLANNING WORK) </w:t>
      </w:r>
      <w:bookmarkEnd w:id="1293"/>
      <w:bookmarkEnd w:id="1294"/>
      <w:bookmarkEnd w:id="1295"/>
      <w:bookmarkEnd w:id="1296"/>
    </w:p>
    <w:p w14:paraId="4A3527FA" w14:textId="77777777" w:rsidR="00E12664" w:rsidRDefault="00261FCE">
      <w:pPr>
        <w:pStyle w:val="BodyText"/>
        <w:suppressAutoHyphens/>
      </w:pPr>
      <w:r>
        <w:rPr>
          <w:rFonts w:hint="eastAsia"/>
        </w:rPr>
        <w:t>Provide a development plan with regard to the physical and financial requirements of the project. </w:t>
      </w:r>
    </w:p>
    <w:p w14:paraId="4A3527FB" w14:textId="77777777" w:rsidR="00E12664" w:rsidRDefault="00261FCE">
      <w:pPr>
        <w:pStyle w:val="Heading3"/>
      </w:pPr>
      <w:bookmarkStart w:id="1297" w:name="_Toc15719"/>
      <w:bookmarkStart w:id="1298" w:name="_Toc20035"/>
      <w:bookmarkStart w:id="1299" w:name="_Toc9902"/>
      <w:bookmarkStart w:id="1300" w:name="_Toc2091"/>
      <w:r>
        <w:rPr>
          <w:rFonts w:hint="eastAsia"/>
        </w:rPr>
        <w:t>SUNK COSTS</w:t>
      </w:r>
      <w:bookmarkEnd w:id="1297"/>
      <w:bookmarkEnd w:id="1298"/>
      <w:bookmarkEnd w:id="1299"/>
      <w:bookmarkEnd w:id="1300"/>
    </w:p>
    <w:p w14:paraId="4A3527FC" w14:textId="77777777" w:rsidR="00E12664" w:rsidRDefault="00261FCE">
      <w:pPr>
        <w:pStyle w:val="BodyText"/>
        <w:suppressAutoHyphens/>
      </w:pPr>
      <w:r>
        <w:rPr>
          <w:rFonts w:hint="eastAsia"/>
        </w:rPr>
        <w:t>Provide any costs leading up to this stage of the project i.e. preliminary planning, consultations etc. </w:t>
      </w:r>
    </w:p>
    <w:p w14:paraId="4A3527FD" w14:textId="77777777" w:rsidR="00E12664" w:rsidRDefault="00261FCE">
      <w:pPr>
        <w:pStyle w:val="Heading3"/>
      </w:pPr>
      <w:bookmarkStart w:id="1301" w:name="_Toc6327"/>
      <w:bookmarkStart w:id="1302" w:name="_Toc30979"/>
      <w:bookmarkStart w:id="1303" w:name="_Toc26511"/>
      <w:bookmarkStart w:id="1304" w:name="_Toc22399"/>
      <w:r>
        <w:rPr>
          <w:rFonts w:hint="eastAsia"/>
        </w:rPr>
        <w:t>OTHER SOURCES OF FUNDING (IF ANY) </w:t>
      </w:r>
      <w:bookmarkEnd w:id="1301"/>
      <w:bookmarkEnd w:id="1302"/>
      <w:bookmarkEnd w:id="1303"/>
      <w:bookmarkEnd w:id="1304"/>
    </w:p>
    <w:p w14:paraId="4A3527FE" w14:textId="77777777" w:rsidR="00E12664" w:rsidRDefault="00261FCE">
      <w:pPr>
        <w:pStyle w:val="BodyText"/>
        <w:suppressAutoHyphens/>
      </w:pPr>
      <w:r>
        <w:rPr>
          <w:rFonts w:hint="eastAsia"/>
        </w:rPr>
        <w:t>Provide evidence of secondary funding in place or predicted to be available from outside sources. </w:t>
      </w:r>
    </w:p>
    <w:p w14:paraId="4A3527FF" w14:textId="77777777" w:rsidR="00E12664" w:rsidRDefault="00261FCE">
      <w:pPr>
        <w:pStyle w:val="Heading3"/>
      </w:pPr>
      <w:bookmarkStart w:id="1305" w:name="_Toc20303"/>
      <w:bookmarkStart w:id="1306" w:name="_Toc25384"/>
      <w:bookmarkStart w:id="1307" w:name="_Toc12317"/>
      <w:bookmarkStart w:id="1308" w:name="_Toc9800"/>
      <w:r>
        <w:rPr>
          <w:rFonts w:hint="eastAsia"/>
        </w:rPr>
        <w:t>STUDIES AND VISIBILITY RESEARCH</w:t>
      </w:r>
      <w:bookmarkEnd w:id="1305"/>
      <w:bookmarkEnd w:id="1306"/>
      <w:bookmarkEnd w:id="1307"/>
      <w:bookmarkEnd w:id="1308"/>
    </w:p>
    <w:p w14:paraId="4A352800" w14:textId="77777777" w:rsidR="00E12664" w:rsidRDefault="00261FCE">
      <w:pPr>
        <w:pStyle w:val="BodyText"/>
        <w:suppressAutoHyphens/>
      </w:pPr>
      <w:r>
        <w:rPr>
          <w:rFonts w:hint="eastAsia"/>
        </w:rPr>
        <w:t>Provide any studies/research available within the </w:t>
      </w:r>
      <w:r>
        <w:rPr>
          <w:rFonts w:eastAsia="SimSun" w:hint="eastAsia"/>
          <w:lang w:eastAsia="zh-CN"/>
        </w:rPr>
        <w:t>organisation</w:t>
      </w:r>
      <w:r>
        <w:rPr>
          <w:rFonts w:hint="eastAsia"/>
        </w:rPr>
        <w:t> or available from outside sources that will support</w:t>
      </w:r>
      <w:r>
        <w:rPr>
          <w:rFonts w:eastAsia="SimSun" w:hint="eastAsia"/>
          <w:lang w:val="en-US" w:eastAsia="zh-CN"/>
        </w:rPr>
        <w:t xml:space="preserve"> </w:t>
      </w:r>
      <w:r>
        <w:rPr>
          <w:rFonts w:hint="eastAsia"/>
        </w:rPr>
        <w:t>the project. </w:t>
      </w:r>
    </w:p>
    <w:p w14:paraId="4A352801" w14:textId="77777777" w:rsidR="00E12664" w:rsidRDefault="00261FCE">
      <w:pPr>
        <w:pStyle w:val="Heading2"/>
      </w:pPr>
      <w:bookmarkStart w:id="1309" w:name="_Toc27832"/>
      <w:bookmarkStart w:id="1310" w:name="_Toc31"/>
      <w:bookmarkStart w:id="1311" w:name="_Toc29907"/>
      <w:bookmarkStart w:id="1312" w:name="_Toc30420"/>
      <w:r>
        <w:rPr>
          <w:rFonts w:hint="eastAsia"/>
        </w:rPr>
        <w:t>STRATEGIC BACKGROUND </w:t>
      </w:r>
      <w:bookmarkEnd w:id="1309"/>
      <w:bookmarkEnd w:id="1310"/>
      <w:bookmarkEnd w:id="1311"/>
      <w:bookmarkEnd w:id="1312"/>
    </w:p>
    <w:p w14:paraId="4A352802" w14:textId="77777777" w:rsidR="00E12664" w:rsidRDefault="00E12664">
      <w:pPr>
        <w:pStyle w:val="Heading2separationline"/>
      </w:pPr>
    </w:p>
    <w:p w14:paraId="4A352803" w14:textId="77777777" w:rsidR="00E12664" w:rsidRDefault="00261FCE">
      <w:pPr>
        <w:pStyle w:val="Heading3"/>
      </w:pPr>
      <w:bookmarkStart w:id="1313" w:name="_Toc27799"/>
      <w:bookmarkStart w:id="1314" w:name="_Toc19386"/>
      <w:bookmarkStart w:id="1315" w:name="_Toc23355"/>
      <w:bookmarkStart w:id="1316" w:name="_Toc13547"/>
      <w:r>
        <w:rPr>
          <w:rFonts w:hint="eastAsia"/>
        </w:rPr>
        <w:t>MANAGEMENT OF NON</w:t>
      </w:r>
      <w:r>
        <w:rPr>
          <w:rFonts w:hint="eastAsia"/>
        </w:rPr>
        <w:t>‐</w:t>
      </w:r>
      <w:r>
        <w:rPr>
          <w:rFonts w:hint="eastAsia"/>
        </w:rPr>
        <w:t>OPERATIONAL LIGHTHOUSE PROPERTY</w:t>
      </w:r>
      <w:bookmarkEnd w:id="1313"/>
      <w:bookmarkEnd w:id="1314"/>
      <w:bookmarkEnd w:id="1315"/>
      <w:bookmarkEnd w:id="1316"/>
    </w:p>
    <w:p w14:paraId="4A352804" w14:textId="77777777" w:rsidR="00E12664" w:rsidRDefault="00261FCE">
      <w:pPr>
        <w:pStyle w:val="BodyText"/>
        <w:suppressAutoHyphens/>
      </w:pPr>
      <w:r>
        <w:rPr>
          <w:rFonts w:hint="eastAsia"/>
        </w:rPr>
        <w:t>Provide </w:t>
      </w:r>
      <w:r>
        <w:rPr>
          <w:rFonts w:eastAsia="SimSun" w:hint="eastAsia"/>
          <w:lang w:eastAsia="zh-CN"/>
        </w:rPr>
        <w:t>organisation</w:t>
      </w:r>
      <w:r>
        <w:rPr>
          <w:rFonts w:hint="eastAsia"/>
        </w:rPr>
        <w:t>al aims/policy prior to the project and provide evidence on how this project will benefit the</w:t>
      </w:r>
      <w:r>
        <w:rPr>
          <w:rFonts w:eastAsia="SimSun" w:hint="eastAsia"/>
          <w:lang w:val="en-US" w:eastAsia="zh-CN"/>
        </w:rPr>
        <w:t xml:space="preserve"> </w:t>
      </w:r>
      <w:r>
        <w:rPr>
          <w:rFonts w:hint="eastAsia"/>
        </w:rPr>
        <w:t>aims in regard</w:t>
      </w:r>
      <w:del w:id="1317" w:author="灵宇·Caroline" w:date="2024-07-19T09:38:00Z">
        <w:r>
          <w:rPr>
            <w:rFonts w:hint="eastAsia"/>
          </w:rPr>
          <w:delText>s</w:delText>
        </w:r>
      </w:del>
      <w:r>
        <w:rPr>
          <w:rFonts w:hint="eastAsia"/>
        </w:rPr>
        <w:t> to future development/policy. </w:t>
      </w:r>
    </w:p>
    <w:p w14:paraId="4A352805" w14:textId="77777777" w:rsidR="00E12664" w:rsidRDefault="00261FCE">
      <w:pPr>
        <w:pStyle w:val="Heading3"/>
      </w:pPr>
      <w:bookmarkStart w:id="1318" w:name="_Toc5978"/>
      <w:bookmarkStart w:id="1319" w:name="_Toc29796"/>
      <w:bookmarkStart w:id="1320" w:name="_Toc1163"/>
      <w:bookmarkStart w:id="1321" w:name="_Toc30755"/>
      <w:r>
        <w:rPr>
          <w:rFonts w:hint="eastAsia"/>
        </w:rPr>
        <w:t>PROJECT AIM</w:t>
      </w:r>
      <w:bookmarkEnd w:id="1318"/>
      <w:bookmarkEnd w:id="1319"/>
      <w:bookmarkEnd w:id="1320"/>
      <w:bookmarkEnd w:id="1321"/>
    </w:p>
    <w:p w14:paraId="4A352806" w14:textId="77777777" w:rsidR="00E12664" w:rsidRDefault="00261FCE">
      <w:pPr>
        <w:pStyle w:val="BodyText"/>
        <w:suppressAutoHyphens/>
      </w:pPr>
      <w:r>
        <w:rPr>
          <w:rFonts w:hint="eastAsia"/>
        </w:rPr>
        <w:t>Provide the benefits and possible restrictions on the estate by undertaking this project. </w:t>
      </w:r>
    </w:p>
    <w:p w14:paraId="4A352807" w14:textId="77777777" w:rsidR="00E12664" w:rsidRDefault="00261FCE">
      <w:pPr>
        <w:pStyle w:val="Heading2"/>
      </w:pPr>
      <w:bookmarkStart w:id="1322" w:name="_Toc9925"/>
      <w:bookmarkStart w:id="1323" w:name="_Toc22420"/>
      <w:bookmarkStart w:id="1324" w:name="_Toc17708"/>
      <w:bookmarkStart w:id="1325" w:name="_Toc20467"/>
      <w:r>
        <w:rPr>
          <w:rFonts w:hint="eastAsia"/>
        </w:rPr>
        <w:t>PROJECT DETAILS </w:t>
      </w:r>
      <w:bookmarkEnd w:id="1322"/>
      <w:bookmarkEnd w:id="1323"/>
      <w:bookmarkEnd w:id="1324"/>
      <w:bookmarkEnd w:id="1325"/>
    </w:p>
    <w:p w14:paraId="4A352808" w14:textId="77777777" w:rsidR="00E12664" w:rsidRDefault="00E12664">
      <w:pPr>
        <w:pStyle w:val="Heading2separationline"/>
      </w:pPr>
    </w:p>
    <w:p w14:paraId="4A352809" w14:textId="77777777" w:rsidR="00E12664" w:rsidRDefault="00261FCE">
      <w:pPr>
        <w:pStyle w:val="Heading3"/>
      </w:pPr>
      <w:bookmarkStart w:id="1326" w:name="_Toc22445"/>
      <w:bookmarkStart w:id="1327" w:name="_Toc17554"/>
      <w:bookmarkStart w:id="1328" w:name="_Toc12168"/>
      <w:bookmarkStart w:id="1329" w:name="_Toc22093"/>
      <w:r>
        <w:rPr>
          <w:rFonts w:hint="eastAsia"/>
        </w:rPr>
        <w:t>PROPOSAL</w:t>
      </w:r>
      <w:bookmarkEnd w:id="1326"/>
      <w:bookmarkEnd w:id="1327"/>
      <w:bookmarkEnd w:id="1328"/>
      <w:bookmarkEnd w:id="1329"/>
    </w:p>
    <w:p w14:paraId="4A35280A" w14:textId="77777777" w:rsidR="00E12664" w:rsidRDefault="00261FCE">
      <w:pPr>
        <w:pStyle w:val="BodyText"/>
        <w:suppressAutoHyphens/>
      </w:pPr>
      <w:r>
        <w:rPr>
          <w:rFonts w:hint="eastAsia"/>
        </w:rPr>
        <w:t>Provide a full proposal of the project highlighting the benefits to the </w:t>
      </w:r>
      <w:r>
        <w:rPr>
          <w:rFonts w:eastAsia="SimSun" w:hint="eastAsia"/>
          <w:lang w:eastAsia="zh-CN"/>
        </w:rPr>
        <w:t>organisation</w:t>
      </w:r>
      <w:r>
        <w:rPr>
          <w:rFonts w:hint="eastAsia"/>
        </w:rPr>
        <w:t> by undertaking the project. </w:t>
      </w:r>
    </w:p>
    <w:p w14:paraId="4A35280B" w14:textId="77777777" w:rsidR="00E12664" w:rsidRDefault="00261FCE">
      <w:pPr>
        <w:pStyle w:val="Heading3"/>
      </w:pPr>
      <w:bookmarkStart w:id="1330" w:name="_Toc15106"/>
      <w:bookmarkStart w:id="1331" w:name="_Toc10520"/>
      <w:bookmarkStart w:id="1332" w:name="_Toc19991"/>
      <w:bookmarkStart w:id="1333" w:name="_Toc843"/>
      <w:r>
        <w:rPr>
          <w:rFonts w:hint="eastAsia"/>
        </w:rPr>
        <w:t>PROJECT OUTLINE</w:t>
      </w:r>
      <w:bookmarkEnd w:id="1330"/>
      <w:bookmarkEnd w:id="1331"/>
      <w:bookmarkEnd w:id="1332"/>
      <w:bookmarkEnd w:id="1333"/>
    </w:p>
    <w:p w14:paraId="4A35280C" w14:textId="77777777" w:rsidR="00E12664" w:rsidRDefault="00261FCE">
      <w:pPr>
        <w:pStyle w:val="BodyText"/>
        <w:suppressAutoHyphens/>
      </w:pPr>
      <w:r>
        <w:rPr>
          <w:rFonts w:hint="eastAsia"/>
        </w:rPr>
        <w:t>Provide a diagrammatic/prescriptive outline. </w:t>
      </w:r>
    </w:p>
    <w:p w14:paraId="4A35280D" w14:textId="77777777" w:rsidR="00E12664" w:rsidRDefault="00261FCE">
      <w:pPr>
        <w:pStyle w:val="Heading3"/>
      </w:pPr>
      <w:bookmarkStart w:id="1334" w:name="_Toc27563"/>
      <w:bookmarkStart w:id="1335" w:name="_Toc3130"/>
      <w:bookmarkStart w:id="1336" w:name="_Toc6737"/>
      <w:bookmarkStart w:id="1337" w:name="_Toc16346"/>
      <w:r>
        <w:rPr>
          <w:rFonts w:hint="eastAsia"/>
        </w:rPr>
        <w:t>TIMESCALE</w:t>
      </w:r>
      <w:bookmarkEnd w:id="1334"/>
      <w:bookmarkEnd w:id="1335"/>
      <w:bookmarkEnd w:id="1336"/>
      <w:bookmarkEnd w:id="1337"/>
    </w:p>
    <w:p w14:paraId="4A35280E" w14:textId="77777777" w:rsidR="00E12664" w:rsidRDefault="00261FCE">
      <w:pPr>
        <w:pStyle w:val="BodyText"/>
        <w:suppressAutoHyphens/>
      </w:pPr>
      <w:r>
        <w:rPr>
          <w:rFonts w:hint="eastAsia"/>
        </w:rPr>
        <w:t>Provide practical timescales for setting up the project, undertaking the project, closing out the project and</w:t>
      </w:r>
      <w:r>
        <w:rPr>
          <w:rFonts w:eastAsia="SimSun" w:hint="eastAsia"/>
          <w:lang w:val="en-US" w:eastAsia="zh-CN"/>
        </w:rPr>
        <w:t xml:space="preserve"> </w:t>
      </w:r>
      <w:r>
        <w:rPr>
          <w:rFonts w:hint="eastAsia"/>
        </w:rPr>
        <w:t>financial spend</w:t>
      </w:r>
      <w:ins w:id="1338" w:author="灵宇·Caroline" w:date="2024-07-19T09:25:00Z">
        <w:r>
          <w:rPr>
            <w:rFonts w:hint="eastAsia"/>
            <w:lang w:eastAsia="zh"/>
          </w:rPr>
          <w:t>ing</w:t>
        </w:r>
      </w:ins>
      <w:r>
        <w:rPr>
          <w:rFonts w:hint="eastAsia"/>
        </w:rPr>
        <w:t>. </w:t>
      </w:r>
    </w:p>
    <w:p w14:paraId="4A35280F" w14:textId="77777777" w:rsidR="00E12664" w:rsidRDefault="00261FCE">
      <w:pPr>
        <w:pStyle w:val="Heading3"/>
      </w:pPr>
      <w:bookmarkStart w:id="1339" w:name="_Toc8615"/>
      <w:bookmarkStart w:id="1340" w:name="OLE_LINK10"/>
      <w:bookmarkStart w:id="1341" w:name="_Toc8347"/>
      <w:bookmarkStart w:id="1342" w:name="_Toc932"/>
      <w:bookmarkStart w:id="1343" w:name="_Toc29829"/>
      <w:r>
        <w:rPr>
          <w:rFonts w:hint="eastAsia"/>
        </w:rPr>
        <w:t>INVOLVEMENT OF OTHER GROUPS</w:t>
      </w:r>
      <w:bookmarkEnd w:id="1339"/>
      <w:bookmarkEnd w:id="1340"/>
      <w:bookmarkEnd w:id="1341"/>
      <w:bookmarkEnd w:id="1342"/>
      <w:bookmarkEnd w:id="1343"/>
    </w:p>
    <w:p w14:paraId="4A352810" w14:textId="77777777" w:rsidR="00E12664" w:rsidRDefault="00261FCE">
      <w:pPr>
        <w:pStyle w:val="BodyText"/>
        <w:suppressAutoHyphens/>
      </w:pPr>
      <w:r>
        <w:rPr>
          <w:rFonts w:hint="eastAsia"/>
        </w:rPr>
        <w:t>Provide information on all third parties with interests in the project</w:t>
      </w:r>
      <w:ins w:id="1344" w:author="gwendolyn" w:date="2024-07-07T13:17:00Z">
        <w:r>
          <w:rPr>
            <w:rFonts w:hint="eastAsia"/>
          </w:rPr>
          <w:t> </w:t>
        </w:r>
        <w:bookmarkStart w:id="1345" w:name="OLE_LINK11"/>
        <w:r>
          <w:rPr>
            <w:rFonts w:hint="eastAsia"/>
          </w:rPr>
          <w:t xml:space="preserve">(such as local government, cultural heritage protection </w:t>
        </w:r>
      </w:ins>
      <w:ins w:id="1346" w:author="gwendolyn" w:date="2024-07-19T16:19:00Z">
        <w:r>
          <w:rPr>
            <w:rFonts w:eastAsia="SimSun" w:hint="eastAsia"/>
            <w:lang w:eastAsia="zh-CN"/>
          </w:rPr>
          <w:t>organisation</w:t>
        </w:r>
      </w:ins>
      <w:ins w:id="1347" w:author="gwendolyn" w:date="2024-07-07T13:17:00Z">
        <w:r>
          <w:rPr>
            <w:rFonts w:hint="eastAsia"/>
          </w:rPr>
          <w:t>s, the tourism bureau, and the local community), maintain cooperation and communication, and regularly report on project progress to facilitate its smooth implementation.</w:t>
        </w:r>
      </w:ins>
      <w:bookmarkEnd w:id="1345"/>
      <w:del w:id="1348" w:author="gwendolyn" w:date="2024-07-07T13:17:00Z">
        <w:r>
          <w:rPr>
            <w:rFonts w:hint="eastAsia"/>
          </w:rPr>
          <w:delText>. </w:delText>
        </w:r>
      </w:del>
    </w:p>
    <w:p w14:paraId="4A352811" w14:textId="77777777" w:rsidR="00E12664" w:rsidRDefault="00261FCE">
      <w:pPr>
        <w:pStyle w:val="Heading3"/>
      </w:pPr>
      <w:bookmarkStart w:id="1349" w:name="_Toc24571"/>
      <w:bookmarkStart w:id="1350" w:name="_Toc549"/>
      <w:bookmarkStart w:id="1351" w:name="_Toc25806"/>
      <w:bookmarkStart w:id="1352" w:name="_Toc14513"/>
      <w:r>
        <w:rPr>
          <w:rFonts w:hint="eastAsia"/>
        </w:rPr>
        <w:t>PROJECT BUDGET</w:t>
      </w:r>
      <w:bookmarkEnd w:id="1349"/>
      <w:bookmarkEnd w:id="1350"/>
      <w:bookmarkEnd w:id="1351"/>
      <w:bookmarkEnd w:id="1352"/>
    </w:p>
    <w:p w14:paraId="4A352812" w14:textId="77777777" w:rsidR="00E12664" w:rsidRDefault="00261FCE">
      <w:pPr>
        <w:pStyle w:val="BodyText"/>
        <w:suppressAutoHyphens/>
      </w:pPr>
      <w:r>
        <w:rPr>
          <w:rFonts w:hint="eastAsia"/>
        </w:rPr>
        <w:t>Provide spreadsheets outlining the budget breakdown and predicted spend. </w:t>
      </w:r>
    </w:p>
    <w:p w14:paraId="4A352813" w14:textId="77777777" w:rsidR="00E12664" w:rsidRDefault="00261FCE">
      <w:pPr>
        <w:pStyle w:val="Heading3"/>
      </w:pPr>
      <w:bookmarkStart w:id="1353" w:name="_Toc9880"/>
      <w:bookmarkStart w:id="1354" w:name="_Toc7898"/>
      <w:bookmarkStart w:id="1355" w:name="_Toc9263"/>
      <w:bookmarkStart w:id="1356" w:name="_Toc8726"/>
      <w:r>
        <w:rPr>
          <w:rFonts w:hint="eastAsia"/>
        </w:rPr>
        <w:t>CAPITAL FUNDING</w:t>
      </w:r>
      <w:bookmarkEnd w:id="1353"/>
      <w:bookmarkEnd w:id="1354"/>
      <w:bookmarkEnd w:id="1355"/>
      <w:bookmarkEnd w:id="1356"/>
    </w:p>
    <w:p w14:paraId="4A352814" w14:textId="77777777" w:rsidR="00E12664" w:rsidRDefault="00261FCE">
      <w:pPr>
        <w:pStyle w:val="BodyText"/>
        <w:suppressAutoHyphens/>
      </w:pPr>
      <w:r>
        <w:rPr>
          <w:rFonts w:hint="eastAsia"/>
        </w:rPr>
        <w:t>Provide detail</w:t>
      </w:r>
      <w:ins w:id="1357" w:author="灵宇·Caroline" w:date="2024-07-19T09:25:00Z">
        <w:r>
          <w:rPr>
            <w:rFonts w:hint="eastAsia"/>
            <w:lang w:eastAsia="zh"/>
          </w:rPr>
          <w:t>s</w:t>
        </w:r>
      </w:ins>
      <w:r>
        <w:rPr>
          <w:rFonts w:hint="eastAsia"/>
        </w:rPr>
        <w:t> of capital costs i.e. estate improvement/infrastructure etc. </w:t>
      </w:r>
    </w:p>
    <w:p w14:paraId="4A352815" w14:textId="77777777" w:rsidR="00E12664" w:rsidRDefault="00261FCE">
      <w:pPr>
        <w:pStyle w:val="Heading3"/>
      </w:pPr>
      <w:bookmarkStart w:id="1358" w:name="_Toc11977"/>
      <w:bookmarkStart w:id="1359" w:name="_Toc25754"/>
      <w:bookmarkStart w:id="1360" w:name="_Toc20115"/>
      <w:bookmarkStart w:id="1361" w:name="_Toc28375"/>
      <w:r>
        <w:rPr>
          <w:rFonts w:hint="eastAsia"/>
        </w:rPr>
        <w:t>REVENUE FUNDING</w:t>
      </w:r>
      <w:bookmarkEnd w:id="1358"/>
      <w:bookmarkEnd w:id="1359"/>
      <w:bookmarkEnd w:id="1360"/>
      <w:bookmarkEnd w:id="1361"/>
    </w:p>
    <w:p w14:paraId="4A352816" w14:textId="77777777" w:rsidR="00E12664" w:rsidRDefault="00261FCE">
      <w:pPr>
        <w:pStyle w:val="BodyText"/>
        <w:suppressAutoHyphens/>
      </w:pPr>
      <w:r>
        <w:rPr>
          <w:rFonts w:hint="eastAsia"/>
        </w:rPr>
        <w:t>Provide detail</w:t>
      </w:r>
      <w:ins w:id="1362" w:author="灵宇·Caroline" w:date="2024-07-19T09:25:00Z">
        <w:r>
          <w:rPr>
            <w:rFonts w:hint="eastAsia"/>
            <w:lang w:eastAsia="zh"/>
          </w:rPr>
          <w:t>s</w:t>
        </w:r>
      </w:ins>
      <w:r>
        <w:rPr>
          <w:rFonts w:hint="eastAsia"/>
        </w:rPr>
        <w:t> of revenue costs i.e. predicted running costs, maintenance etc. </w:t>
      </w:r>
    </w:p>
    <w:p w14:paraId="4A352817" w14:textId="77777777" w:rsidR="00E12664" w:rsidRDefault="00261FCE">
      <w:pPr>
        <w:pStyle w:val="Heading3"/>
      </w:pPr>
      <w:bookmarkStart w:id="1363" w:name="_Toc30018"/>
      <w:bookmarkStart w:id="1364" w:name="_Toc31856"/>
      <w:bookmarkStart w:id="1365" w:name="_Toc12416"/>
      <w:bookmarkStart w:id="1366" w:name="_Toc11701"/>
      <w:r>
        <w:rPr>
          <w:rFonts w:hint="eastAsia"/>
        </w:rPr>
        <w:t>PERMISSIONS</w:t>
      </w:r>
      <w:bookmarkEnd w:id="1363"/>
      <w:bookmarkEnd w:id="1364"/>
      <w:bookmarkEnd w:id="1365"/>
      <w:bookmarkEnd w:id="1366"/>
    </w:p>
    <w:p w14:paraId="4A352818" w14:textId="77777777" w:rsidR="00E12664" w:rsidRDefault="00261FCE">
      <w:pPr>
        <w:pStyle w:val="BodyText"/>
        <w:suppressAutoHyphens/>
      </w:pPr>
      <w:r>
        <w:rPr>
          <w:rFonts w:hint="eastAsia"/>
        </w:rPr>
        <w:t>For example, provide detail</w:t>
      </w:r>
      <w:ins w:id="1367" w:author="灵宇·Caroline" w:date="2024-07-19T09:26:00Z">
        <w:r>
          <w:rPr>
            <w:rFonts w:hint="eastAsia"/>
            <w:lang w:eastAsia="zh"/>
          </w:rPr>
          <w:t>s</w:t>
        </w:r>
      </w:ins>
      <w:r>
        <w:rPr>
          <w:rFonts w:hint="eastAsia"/>
        </w:rPr>
        <w:t> of planning and environmental permissions required i.e. Listed Building, Change of</w:t>
      </w:r>
      <w:r>
        <w:rPr>
          <w:rFonts w:eastAsia="SimSun" w:hint="eastAsia"/>
          <w:lang w:val="en-US" w:eastAsia="zh-CN"/>
        </w:rPr>
        <w:t xml:space="preserve"> </w:t>
      </w:r>
      <w:r>
        <w:rPr>
          <w:rFonts w:hint="eastAsia"/>
        </w:rPr>
        <w:t>use, Building regulations, Environmental impact assessments etc. </w:t>
      </w:r>
    </w:p>
    <w:p w14:paraId="4A352819" w14:textId="77777777" w:rsidR="00E12664" w:rsidRDefault="00261FCE">
      <w:pPr>
        <w:pStyle w:val="Heading3"/>
      </w:pPr>
      <w:bookmarkStart w:id="1368" w:name="_Toc22359"/>
      <w:bookmarkStart w:id="1369" w:name="_Toc26910"/>
      <w:bookmarkStart w:id="1370" w:name="_Toc1446"/>
      <w:bookmarkStart w:id="1371" w:name="_Toc484"/>
      <w:r>
        <w:rPr>
          <w:rFonts w:hint="eastAsia"/>
        </w:rPr>
        <w:t>STAFFING</w:t>
      </w:r>
      <w:bookmarkEnd w:id="1368"/>
      <w:bookmarkEnd w:id="1369"/>
      <w:bookmarkEnd w:id="1370"/>
      <w:bookmarkEnd w:id="1371"/>
    </w:p>
    <w:p w14:paraId="4A35281A" w14:textId="77777777" w:rsidR="00E12664" w:rsidRDefault="00261FCE">
      <w:pPr>
        <w:pStyle w:val="BodyText"/>
        <w:suppressAutoHyphens/>
      </w:pPr>
      <w:r>
        <w:rPr>
          <w:rFonts w:hint="eastAsia"/>
        </w:rPr>
        <w:t>Provide expected staffing levels to operate the completed project on an overall basis highlighting seasonal</w:t>
      </w:r>
      <w:r>
        <w:rPr>
          <w:rFonts w:eastAsia="SimSun" w:hint="eastAsia"/>
          <w:lang w:val="en-US" w:eastAsia="zh-CN"/>
        </w:rPr>
        <w:t xml:space="preserve"> </w:t>
      </w:r>
      <w:r>
        <w:rPr>
          <w:rFonts w:hint="eastAsia"/>
        </w:rPr>
        <w:t>variances and including human resource issues and expected salaries. </w:t>
      </w:r>
    </w:p>
    <w:p w14:paraId="4A35281B" w14:textId="77777777" w:rsidR="00E12664" w:rsidRDefault="00261FCE">
      <w:pPr>
        <w:pStyle w:val="Heading3"/>
      </w:pPr>
      <w:bookmarkStart w:id="1372" w:name="_Toc30769"/>
      <w:bookmarkStart w:id="1373" w:name="_Toc27944"/>
      <w:bookmarkStart w:id="1374" w:name="_Toc26178"/>
      <w:bookmarkStart w:id="1375" w:name="_Toc4716"/>
      <w:r>
        <w:rPr>
          <w:rFonts w:hint="eastAsia"/>
        </w:rPr>
        <w:t>COMMUNITY INVOLVEMENT </w:t>
      </w:r>
      <w:r>
        <w:rPr>
          <w:rFonts w:hint="eastAsia"/>
        </w:rPr>
        <w:t>–</w:t>
      </w:r>
      <w:r>
        <w:rPr>
          <w:rFonts w:hint="eastAsia"/>
        </w:rPr>
        <w:t xml:space="preserve"> OPERATIONAL STRATEGY</w:t>
      </w:r>
      <w:bookmarkEnd w:id="1372"/>
      <w:bookmarkEnd w:id="1373"/>
      <w:bookmarkEnd w:id="1374"/>
      <w:bookmarkEnd w:id="1375"/>
    </w:p>
    <w:p w14:paraId="4A35281C" w14:textId="77777777" w:rsidR="00E12664" w:rsidRDefault="00261FCE">
      <w:pPr>
        <w:pStyle w:val="BodyText"/>
        <w:suppressAutoHyphens/>
      </w:pPr>
      <w:r>
        <w:rPr>
          <w:rFonts w:hint="eastAsia"/>
        </w:rPr>
        <w:t>The completed project may allow assistance from the community for instance voluntary staffing and/or use of th</w:t>
      </w:r>
      <w:ins w:id="1376" w:author="gwendolyn" w:date="2024-07-15T15:52:00Z">
        <w:r>
          <w:rPr>
            <w:rFonts w:eastAsia="SimSun" w:hint="eastAsia"/>
            <w:lang w:val="en-US" w:eastAsia="zh-CN"/>
          </w:rPr>
          <w:t>e</w:t>
        </w:r>
      </w:ins>
      <w:del w:id="1377" w:author="gwendolyn" w:date="2024-07-15T15:52:00Z">
        <w:r>
          <w:rPr>
            <w:rFonts w:hint="eastAsia"/>
          </w:rPr>
          <w:delText>e</w:delText>
        </w:r>
      </w:del>
      <w:r>
        <w:rPr>
          <w:rFonts w:hint="eastAsia"/>
        </w:rPr>
        <w:t>facilities by the community for meetings and events.  Provide a strategy with regard to operational and legal</w:t>
      </w:r>
      <w:r>
        <w:rPr>
          <w:rFonts w:eastAsia="SimSun" w:hint="eastAsia"/>
          <w:lang w:val="en-US" w:eastAsia="zh-CN"/>
        </w:rPr>
        <w:t xml:space="preserve"> </w:t>
      </w:r>
      <w:r>
        <w:rPr>
          <w:rFonts w:hint="eastAsia"/>
        </w:rPr>
        <w:t>issues. </w:t>
      </w:r>
    </w:p>
    <w:p w14:paraId="4A35281D" w14:textId="77777777" w:rsidR="00E12664" w:rsidRDefault="00261FCE">
      <w:pPr>
        <w:pStyle w:val="Heading3"/>
      </w:pPr>
      <w:bookmarkStart w:id="1378" w:name="_Toc13966"/>
      <w:bookmarkStart w:id="1379" w:name="_Toc6023"/>
      <w:bookmarkStart w:id="1380" w:name="_Toc31784"/>
      <w:bookmarkStart w:id="1381" w:name="_Toc15175"/>
      <w:r>
        <w:rPr>
          <w:rFonts w:hint="eastAsia"/>
        </w:rPr>
        <w:t>RECRUITMENT</w:t>
      </w:r>
      <w:bookmarkEnd w:id="1378"/>
      <w:bookmarkEnd w:id="1379"/>
      <w:bookmarkEnd w:id="1380"/>
      <w:bookmarkEnd w:id="1381"/>
    </w:p>
    <w:p w14:paraId="4A35281E" w14:textId="77777777" w:rsidR="00E12664" w:rsidRDefault="00261FCE">
      <w:pPr>
        <w:pStyle w:val="BodyText"/>
        <w:suppressAutoHyphens/>
      </w:pPr>
      <w:r>
        <w:rPr>
          <w:rFonts w:hint="eastAsia"/>
        </w:rPr>
        <w:t>Provide details of the availability of the local labour force to cover seasonal variances. </w:t>
      </w:r>
    </w:p>
    <w:p w14:paraId="4A35281F" w14:textId="77777777" w:rsidR="00E12664" w:rsidRDefault="00261FCE">
      <w:pPr>
        <w:pStyle w:val="Heading3"/>
      </w:pPr>
      <w:bookmarkStart w:id="1382" w:name="_Toc14309"/>
      <w:bookmarkStart w:id="1383" w:name="_Toc12570"/>
      <w:bookmarkStart w:id="1384" w:name="_Toc20357"/>
      <w:bookmarkStart w:id="1385" w:name="_Toc27728"/>
      <w:r>
        <w:rPr>
          <w:rFonts w:hint="eastAsia"/>
        </w:rPr>
        <w:t>TRAINING</w:t>
      </w:r>
      <w:bookmarkEnd w:id="1382"/>
      <w:bookmarkEnd w:id="1383"/>
      <w:bookmarkEnd w:id="1384"/>
      <w:bookmarkEnd w:id="1385"/>
    </w:p>
    <w:p w14:paraId="4A352820" w14:textId="77777777" w:rsidR="00E12664" w:rsidRDefault="00261FCE">
      <w:pPr>
        <w:pStyle w:val="BodyText"/>
        <w:suppressAutoHyphens/>
      </w:pPr>
      <w:r>
        <w:rPr>
          <w:rFonts w:hint="eastAsia"/>
        </w:rPr>
        <w:t>Provide detail</w:t>
      </w:r>
      <w:ins w:id="1386" w:author="灵宇·Caroline" w:date="2024-07-19T09:26:00Z">
        <w:r>
          <w:rPr>
            <w:rFonts w:hint="eastAsia"/>
            <w:lang w:eastAsia="zh"/>
          </w:rPr>
          <w:t>s</w:t>
        </w:r>
      </w:ins>
      <w:r>
        <w:rPr>
          <w:rFonts w:hint="eastAsia"/>
        </w:rPr>
        <w:t> of initial and future training requirements for permanent and/or seasonal staff/volunteers. </w:t>
      </w:r>
    </w:p>
    <w:p w14:paraId="4A352821" w14:textId="77777777" w:rsidR="00E12664" w:rsidRDefault="00261FCE">
      <w:pPr>
        <w:pStyle w:val="Heading3"/>
      </w:pPr>
      <w:bookmarkStart w:id="1387" w:name="_Toc16648"/>
      <w:bookmarkStart w:id="1388" w:name="_Toc16195"/>
      <w:bookmarkStart w:id="1389" w:name="_Toc10283"/>
      <w:bookmarkStart w:id="1390" w:name="_Toc26008"/>
      <w:r>
        <w:rPr>
          <w:rFonts w:hint="eastAsia"/>
        </w:rPr>
        <w:t>MARKETING</w:t>
      </w:r>
      <w:bookmarkEnd w:id="1387"/>
      <w:bookmarkEnd w:id="1388"/>
      <w:bookmarkEnd w:id="1389"/>
      <w:bookmarkEnd w:id="1390"/>
    </w:p>
    <w:p w14:paraId="4A352822" w14:textId="77777777" w:rsidR="00E12664" w:rsidRDefault="00261FCE">
      <w:pPr>
        <w:pStyle w:val="BodyText"/>
        <w:suppressAutoHyphens/>
      </w:pPr>
      <w:r>
        <w:rPr>
          <w:rFonts w:hint="eastAsia"/>
        </w:rPr>
        <w:t>Marketing consultants could be engaged to ascertain the project</w:t>
      </w:r>
      <w:ins w:id="1391" w:author="灵宇·Caroline" w:date="2024-07-19T09:26:00Z">
        <w:r>
          <w:rPr>
            <w:rFonts w:hint="eastAsia"/>
            <w:lang w:eastAsia="zh"/>
          </w:rPr>
          <w:t>'s</w:t>
        </w:r>
      </w:ins>
      <w:r>
        <w:rPr>
          <w:rFonts w:hint="eastAsia"/>
        </w:rPr>
        <w:t> potential with regard to its overall strength of</w:t>
      </w:r>
      <w:r>
        <w:rPr>
          <w:rFonts w:eastAsia="SimSun" w:hint="eastAsia"/>
          <w:lang w:val="en-US" w:eastAsia="zh-CN"/>
        </w:rPr>
        <w:t xml:space="preserve"> </w:t>
      </w:r>
      <w:r>
        <w:rPr>
          <w:rFonts w:hint="eastAsia"/>
        </w:rPr>
        <w:t>attraction and commerciality. </w:t>
      </w:r>
    </w:p>
    <w:p w14:paraId="4A352823" w14:textId="77777777" w:rsidR="00E12664" w:rsidRDefault="00261FCE">
      <w:pPr>
        <w:pStyle w:val="Heading3"/>
      </w:pPr>
      <w:bookmarkStart w:id="1392" w:name="_Toc12728"/>
      <w:bookmarkStart w:id="1393" w:name="_Toc21453"/>
      <w:bookmarkStart w:id="1394" w:name="_Toc30427"/>
      <w:bookmarkStart w:id="1395" w:name="_Toc26378"/>
      <w:r>
        <w:rPr>
          <w:rFonts w:hint="eastAsia"/>
        </w:rPr>
        <w:t>VISITORS (EXISTING AND PROJECTED NUMBERS) </w:t>
      </w:r>
      <w:bookmarkEnd w:id="1392"/>
      <w:bookmarkEnd w:id="1393"/>
      <w:bookmarkEnd w:id="1394"/>
      <w:bookmarkEnd w:id="1395"/>
    </w:p>
    <w:p w14:paraId="4A352824" w14:textId="77777777" w:rsidR="00E12664" w:rsidRDefault="00261FCE">
      <w:pPr>
        <w:pStyle w:val="BodyText"/>
        <w:suppressAutoHyphens/>
      </w:pPr>
      <w:r>
        <w:rPr>
          <w:rFonts w:hint="eastAsia"/>
        </w:rPr>
        <w:t>Marketing consultants and the local tourist board could be engaged to provide detailed year</w:t>
      </w:r>
      <w:ins w:id="1396" w:author="Lingyu Zhou" w:date="2024-08-20T21:21:00Z">
        <w:r>
          <w:rPr>
            <w:rFonts w:eastAsiaTheme="minorEastAsia" w:hint="eastAsia"/>
            <w:lang w:eastAsia="zh-CN"/>
          </w:rPr>
          <w:t>-</w:t>
        </w:r>
      </w:ins>
      <w:del w:id="1397" w:author="Lingyu Zhou" w:date="2024-08-20T21:21:00Z">
        <w:r>
          <w:rPr>
            <w:rFonts w:hint="eastAsia"/>
          </w:rPr>
          <w:delText> </w:delText>
        </w:r>
      </w:del>
      <w:r>
        <w:rPr>
          <w:rFonts w:hint="eastAsia"/>
        </w:rPr>
        <w:t>on</w:t>
      </w:r>
      <w:ins w:id="1398" w:author="Lingyu Zhou" w:date="2024-08-20T21:21:00Z">
        <w:r>
          <w:rPr>
            <w:rFonts w:eastAsiaTheme="minorEastAsia" w:hint="eastAsia"/>
            <w:lang w:eastAsia="zh-CN"/>
          </w:rPr>
          <w:t>-</w:t>
        </w:r>
      </w:ins>
      <w:del w:id="1399" w:author="Lingyu Zhou" w:date="2024-08-20T21:21:00Z">
        <w:r>
          <w:rPr>
            <w:rFonts w:hint="eastAsia"/>
          </w:rPr>
          <w:delText> </w:delText>
        </w:r>
      </w:del>
      <w:r>
        <w:rPr>
          <w:rFonts w:hint="eastAsia"/>
        </w:rPr>
        <w:t>year figures for</w:t>
      </w:r>
      <w:r>
        <w:rPr>
          <w:rFonts w:eastAsia="SimSun" w:hint="eastAsia"/>
          <w:lang w:val="en-US" w:eastAsia="zh-CN"/>
        </w:rPr>
        <w:t xml:space="preserve"> </w:t>
      </w:r>
      <w:r>
        <w:rPr>
          <w:rFonts w:hint="eastAsia"/>
        </w:rPr>
        <w:t>similar types of attraction</w:t>
      </w:r>
      <w:ins w:id="1400" w:author="灵宇·Caroline" w:date="2024-07-19T09:26:00Z">
        <w:r>
          <w:rPr>
            <w:rFonts w:hint="eastAsia"/>
            <w:lang w:eastAsia="zh"/>
          </w:rPr>
          <w:t>s</w:t>
        </w:r>
      </w:ins>
      <w:r>
        <w:rPr>
          <w:rFonts w:hint="eastAsia"/>
        </w:rPr>
        <w:t> within the geographical area. </w:t>
      </w:r>
    </w:p>
    <w:p w14:paraId="4A352825" w14:textId="77777777" w:rsidR="00E12664" w:rsidRDefault="00261FCE">
      <w:pPr>
        <w:pStyle w:val="Heading3"/>
      </w:pPr>
      <w:bookmarkStart w:id="1401" w:name="_Toc18905"/>
      <w:bookmarkStart w:id="1402" w:name="_Toc14236"/>
      <w:bookmarkStart w:id="1403" w:name="_Toc22462"/>
      <w:bookmarkStart w:id="1404" w:name="_Toc9092"/>
      <w:r>
        <w:rPr>
          <w:rFonts w:hint="eastAsia"/>
        </w:rPr>
        <w:t>CONSTRAINTS</w:t>
      </w:r>
      <w:bookmarkEnd w:id="1401"/>
      <w:bookmarkEnd w:id="1402"/>
      <w:bookmarkEnd w:id="1403"/>
      <w:bookmarkEnd w:id="1404"/>
    </w:p>
    <w:p w14:paraId="4A352826" w14:textId="77777777" w:rsidR="00E12664" w:rsidRDefault="00261FCE">
      <w:pPr>
        <w:pStyle w:val="BodyText"/>
        <w:suppressAutoHyphens/>
      </w:pPr>
      <w:r>
        <w:rPr>
          <w:rFonts w:hint="eastAsia"/>
        </w:rPr>
        <w:t>The constraints in a lighthouse location can be vast and varied. Part of the initial project assessment should be a</w:t>
      </w:r>
      <w:r>
        <w:rPr>
          <w:rFonts w:eastAsia="SimSun" w:hint="eastAsia"/>
          <w:lang w:val="en-US" w:eastAsia="zh-CN"/>
        </w:rPr>
        <w:t xml:space="preserve"> </w:t>
      </w:r>
      <w:r>
        <w:rPr>
          <w:rFonts w:hint="eastAsia"/>
        </w:rPr>
        <w:t>risk assessment within the </w:t>
      </w:r>
      <w:del w:id="1405" w:author="gwendolyn" w:date="2024-07-15T16:08:00Z">
        <w:r>
          <w:rPr>
            <w:lang w:val="en-US"/>
          </w:rPr>
          <w:delText>curtilage</w:delText>
        </w:r>
      </w:del>
      <w:r>
        <w:rPr>
          <w:rFonts w:eastAsia="SimSun" w:hint="eastAsia"/>
          <w:lang w:val="en-US" w:eastAsia="zh-CN"/>
        </w:rPr>
        <w:t>curtilage</w:t>
      </w:r>
      <w:r>
        <w:rPr>
          <w:rFonts w:hint="eastAsia"/>
        </w:rPr>
        <w:t> of the estate and an evaluation of any access restrictions to the site. </w:t>
      </w:r>
    </w:p>
    <w:p w14:paraId="4A352827" w14:textId="77777777" w:rsidR="00E12664" w:rsidRDefault="00261FCE">
      <w:pPr>
        <w:pStyle w:val="Heading3"/>
      </w:pPr>
      <w:bookmarkStart w:id="1406" w:name="_Toc3291"/>
      <w:bookmarkStart w:id="1407" w:name="_Toc14985"/>
      <w:bookmarkStart w:id="1408" w:name="_Toc26153"/>
      <w:bookmarkStart w:id="1409" w:name="_Toc20883"/>
      <w:r>
        <w:rPr>
          <w:rFonts w:hint="eastAsia"/>
        </w:rPr>
        <w:t>TARGET MARKET</w:t>
      </w:r>
      <w:bookmarkEnd w:id="1406"/>
      <w:bookmarkEnd w:id="1407"/>
      <w:bookmarkEnd w:id="1408"/>
      <w:bookmarkEnd w:id="1409"/>
    </w:p>
    <w:p w14:paraId="4A352828" w14:textId="77777777" w:rsidR="00E12664" w:rsidRDefault="00261FCE">
      <w:pPr>
        <w:pStyle w:val="BodyText"/>
        <w:suppressAutoHyphens/>
      </w:pPr>
      <w:r>
        <w:rPr>
          <w:rFonts w:hint="eastAsia"/>
        </w:rPr>
        <w:t>Marketing consultants and the local tourist board could be engaged to provide details of the target market so as</w:t>
      </w:r>
      <w:r>
        <w:rPr>
          <w:rFonts w:eastAsia="SimSun" w:hint="eastAsia"/>
          <w:lang w:val="en-US" w:eastAsia="zh-CN"/>
        </w:rPr>
        <w:t xml:space="preserve"> </w:t>
      </w:r>
      <w:r>
        <w:rPr>
          <w:rFonts w:hint="eastAsia"/>
        </w:rPr>
        <w:t>to provide guidance for the project development in relation to project spend</w:t>
      </w:r>
      <w:ins w:id="1410" w:author="灵宇·Caroline" w:date="2024-07-19T09:26:00Z">
        <w:r>
          <w:rPr>
            <w:rFonts w:hint="eastAsia"/>
            <w:lang w:eastAsia="zh"/>
          </w:rPr>
          <w:t>ing</w:t>
        </w:r>
      </w:ins>
      <w:r>
        <w:rPr>
          <w:rFonts w:hint="eastAsia"/>
        </w:rPr>
        <w:t>/quality against projected income. </w:t>
      </w:r>
    </w:p>
    <w:p w14:paraId="4A352829" w14:textId="77777777" w:rsidR="00E12664" w:rsidRDefault="00261FCE">
      <w:pPr>
        <w:pStyle w:val="Heading3"/>
      </w:pPr>
      <w:bookmarkStart w:id="1411" w:name="_Toc3939"/>
      <w:bookmarkStart w:id="1412" w:name="_Toc30443"/>
      <w:bookmarkStart w:id="1413" w:name="_Toc19464"/>
      <w:bookmarkStart w:id="1414" w:name="_Toc27421"/>
      <w:bookmarkStart w:id="1415" w:name="OLE_LINK6"/>
      <w:r>
        <w:rPr>
          <w:rFonts w:hint="eastAsia"/>
        </w:rPr>
        <w:t>OVERSEAS MARKET</w:t>
      </w:r>
      <w:bookmarkEnd w:id="1411"/>
      <w:bookmarkEnd w:id="1412"/>
      <w:bookmarkEnd w:id="1413"/>
      <w:bookmarkEnd w:id="1414"/>
    </w:p>
    <w:bookmarkEnd w:id="1415"/>
    <w:p w14:paraId="4A35282A" w14:textId="77777777" w:rsidR="00E12664" w:rsidRDefault="00261FCE">
      <w:pPr>
        <w:pStyle w:val="BodyText"/>
        <w:suppressAutoHyphens/>
      </w:pPr>
      <w:r>
        <w:rPr>
          <w:rFonts w:hint="eastAsia"/>
        </w:rPr>
        <w:t>Marketing consultants could be engaged to ascertain the project potential with regard</w:t>
      </w:r>
      <w:del w:id="1416" w:author="灵宇·Caroline" w:date="2024-07-19T09:27:00Z">
        <w:r>
          <w:rPr>
            <w:rFonts w:hint="eastAsia"/>
          </w:rPr>
          <w:delText>s</w:delText>
        </w:r>
      </w:del>
      <w:r>
        <w:rPr>
          <w:rFonts w:hint="eastAsia"/>
        </w:rPr>
        <w:t> to overseas interest by</w:t>
      </w:r>
      <w:r>
        <w:rPr>
          <w:rFonts w:eastAsia="SimSun" w:hint="eastAsia"/>
          <w:lang w:val="en-US" w:eastAsia="zh-CN"/>
        </w:rPr>
        <w:t xml:space="preserve"> </w:t>
      </w:r>
      <w:r>
        <w:rPr>
          <w:rFonts w:hint="eastAsia"/>
        </w:rPr>
        <w:t>providing details of geographical interest from internet access and overseas visitor numbers. </w:t>
      </w:r>
    </w:p>
    <w:p w14:paraId="4A35282B" w14:textId="77777777" w:rsidR="00E12664" w:rsidRDefault="00261FCE">
      <w:pPr>
        <w:pStyle w:val="Heading3"/>
      </w:pPr>
      <w:bookmarkStart w:id="1417" w:name="_Toc16804"/>
      <w:bookmarkStart w:id="1418" w:name="_Toc376"/>
      <w:bookmarkStart w:id="1419" w:name="_Toc21622"/>
      <w:bookmarkStart w:id="1420" w:name="_Toc2252"/>
      <w:r>
        <w:rPr>
          <w:rFonts w:hint="eastAsia"/>
        </w:rPr>
        <w:t>CUSTOMER DEMANDS</w:t>
      </w:r>
      <w:bookmarkEnd w:id="1417"/>
      <w:bookmarkEnd w:id="1418"/>
      <w:bookmarkEnd w:id="1419"/>
      <w:bookmarkEnd w:id="1420"/>
    </w:p>
    <w:p w14:paraId="4A35282C" w14:textId="77777777" w:rsidR="00E12664" w:rsidRDefault="00261FCE">
      <w:pPr>
        <w:pStyle w:val="BodyText"/>
        <w:suppressAutoHyphens/>
      </w:pPr>
      <w:r>
        <w:rPr>
          <w:rFonts w:hint="eastAsia"/>
        </w:rPr>
        <w:t>Marketing consultants could be engaged to ascertain the demands of the target market and to ascertain the</w:t>
      </w:r>
      <w:r>
        <w:rPr>
          <w:rFonts w:eastAsia="SimSun" w:hint="eastAsia"/>
          <w:lang w:val="en-US" w:eastAsia="zh-CN"/>
        </w:rPr>
        <w:t xml:space="preserve"> </w:t>
      </w:r>
      <w:r>
        <w:rPr>
          <w:rFonts w:hint="eastAsia"/>
        </w:rPr>
        <w:t>uniqueness of the project to </w:t>
      </w:r>
      <w:del w:id="1421" w:author="灵宇·Caroline" w:date="2024-07-19T09:39:00Z">
        <w:r>
          <w:rPr>
            <w:rFonts w:hint="eastAsia"/>
          </w:rPr>
          <w:delText>provide</w:delText>
        </w:r>
      </w:del>
      <w:ins w:id="1422" w:author="灵宇·Caroline" w:date="2024-07-19T09:27:00Z">
        <w:r>
          <w:rPr>
            <w:rFonts w:hint="eastAsia"/>
            <w:lang w:eastAsia="zh"/>
          </w:rPr>
          <w:t>meet</w:t>
        </w:r>
      </w:ins>
      <w:r>
        <w:rPr>
          <w:rFonts w:hint="eastAsia"/>
        </w:rPr>
        <w:t> the demand. </w:t>
      </w:r>
    </w:p>
    <w:p w14:paraId="4A35282D" w14:textId="77777777" w:rsidR="00E12664" w:rsidRDefault="00261FCE">
      <w:pPr>
        <w:pStyle w:val="Heading3"/>
      </w:pPr>
      <w:bookmarkStart w:id="1423" w:name="_Toc14640"/>
      <w:bookmarkStart w:id="1424" w:name="_Toc18535"/>
      <w:bookmarkStart w:id="1425" w:name="_Toc8274"/>
      <w:bookmarkStart w:id="1426" w:name="_Toc12428"/>
      <w:r>
        <w:rPr>
          <w:rFonts w:hint="eastAsia"/>
        </w:rPr>
        <w:t>EDUCATION</w:t>
      </w:r>
      <w:bookmarkEnd w:id="1423"/>
      <w:bookmarkEnd w:id="1424"/>
      <w:bookmarkEnd w:id="1425"/>
      <w:bookmarkEnd w:id="1426"/>
    </w:p>
    <w:p w14:paraId="4A35282E" w14:textId="77777777" w:rsidR="00E12664" w:rsidRDefault="00261FCE">
      <w:pPr>
        <w:pStyle w:val="BodyText"/>
        <w:suppressAutoHyphens/>
      </w:pPr>
      <w:r>
        <w:rPr>
          <w:rFonts w:hint="eastAsia"/>
        </w:rPr>
        <w:t>Engagement with the educational departments to consider educational experiences for schools based on the</w:t>
      </w:r>
      <w:r>
        <w:rPr>
          <w:rFonts w:eastAsia="SimSun" w:hint="eastAsia"/>
          <w:lang w:val="en-US" w:eastAsia="zh-CN"/>
        </w:rPr>
        <w:t xml:space="preserve"> </w:t>
      </w:r>
      <w:r>
        <w:rPr>
          <w:rFonts w:hint="eastAsia"/>
        </w:rPr>
        <w:t>National Curriculum taking into account existing and future technology, history and the environment. </w:t>
      </w:r>
    </w:p>
    <w:p w14:paraId="4A35282F" w14:textId="77777777" w:rsidR="00E12664" w:rsidRDefault="00261FCE">
      <w:pPr>
        <w:pStyle w:val="Heading3"/>
      </w:pPr>
      <w:bookmarkStart w:id="1427" w:name="_Toc14107"/>
      <w:bookmarkStart w:id="1428" w:name="_Toc21196"/>
      <w:bookmarkStart w:id="1429" w:name="_Toc19564"/>
      <w:bookmarkStart w:id="1430" w:name="_Toc14296"/>
      <w:r>
        <w:rPr>
          <w:rFonts w:hint="eastAsia"/>
        </w:rPr>
        <w:t>MERCHANDISING</w:t>
      </w:r>
      <w:bookmarkEnd w:id="1427"/>
      <w:bookmarkEnd w:id="1428"/>
      <w:bookmarkEnd w:id="1429"/>
      <w:bookmarkEnd w:id="1430"/>
    </w:p>
    <w:p w14:paraId="4A352830" w14:textId="77777777" w:rsidR="00E12664" w:rsidRDefault="00261FCE">
      <w:pPr>
        <w:pStyle w:val="BodyText"/>
        <w:suppressAutoHyphens/>
      </w:pPr>
      <w:r>
        <w:rPr>
          <w:rFonts w:hint="eastAsia"/>
        </w:rPr>
        <w:t>Provide market research on the prospective market expectations </w:t>
      </w:r>
      <w:bookmarkStart w:id="1431" w:name="OLE_LINK8"/>
      <w:r>
        <w:rPr>
          <w:rFonts w:hint="eastAsia"/>
        </w:rPr>
        <w:t>emphasising</w:t>
      </w:r>
      <w:bookmarkEnd w:id="1431"/>
      <w:r>
        <w:rPr>
          <w:rFonts w:hint="eastAsia"/>
        </w:rPr>
        <w:t>, for example</w:t>
      </w:r>
      <w:ins w:id="1432" w:author="灵宇·Caroline" w:date="2024-07-19T09:27:00Z">
        <w:r>
          <w:rPr>
            <w:rFonts w:hint="eastAsia"/>
            <w:lang w:eastAsia="zh"/>
          </w:rPr>
          <w:t>,</w:t>
        </w:r>
      </w:ins>
      <w:r>
        <w:rPr>
          <w:rFonts w:hint="eastAsia"/>
        </w:rPr>
        <w:t> the lighthouse brand</w:t>
      </w:r>
      <w:r>
        <w:rPr>
          <w:rFonts w:eastAsia="SimSun" w:hint="eastAsia"/>
          <w:lang w:val="en-US" w:eastAsia="zh-CN"/>
        </w:rPr>
        <w:t xml:space="preserve"> </w:t>
      </w:r>
      <w:r>
        <w:rPr>
          <w:rFonts w:hint="eastAsia"/>
        </w:rPr>
        <w:t>and/or the educational aspects of the lighthouse/aid to navigation.  Marketing consultants could be engaged to</w:t>
      </w:r>
      <w:r>
        <w:rPr>
          <w:rFonts w:eastAsia="SimSun" w:hint="eastAsia"/>
          <w:lang w:val="en-US" w:eastAsia="zh-CN"/>
        </w:rPr>
        <w:t xml:space="preserve"> </w:t>
      </w:r>
      <w:r>
        <w:rPr>
          <w:rFonts w:hint="eastAsia"/>
        </w:rPr>
        <w:t>assist or ascertain the market demand so as to provide quality merchandise for the top end of the market and</w:t>
      </w:r>
      <w:r>
        <w:rPr>
          <w:rFonts w:eastAsia="SimSun" w:hint="eastAsia"/>
          <w:lang w:val="en-US" w:eastAsia="zh-CN"/>
        </w:rPr>
        <w:t xml:space="preserve"> </w:t>
      </w:r>
      <w:r>
        <w:rPr>
          <w:rFonts w:hint="eastAsia"/>
        </w:rPr>
        <w:t>merchandise which would return a profit against the main customer demand. </w:t>
      </w:r>
    </w:p>
    <w:p w14:paraId="4A352831" w14:textId="77777777" w:rsidR="00E12664" w:rsidRDefault="00261FCE">
      <w:pPr>
        <w:pStyle w:val="Heading3"/>
      </w:pPr>
      <w:bookmarkStart w:id="1433" w:name="_Toc1680"/>
      <w:bookmarkStart w:id="1434" w:name="_Toc8610"/>
      <w:bookmarkStart w:id="1435" w:name="_Toc12774"/>
      <w:bookmarkStart w:id="1436" w:name="_Toc25466"/>
      <w:r>
        <w:rPr>
          <w:rFonts w:hint="eastAsia"/>
        </w:rPr>
        <w:t>ADVERTISING</w:t>
      </w:r>
      <w:bookmarkEnd w:id="1433"/>
      <w:bookmarkEnd w:id="1434"/>
      <w:bookmarkEnd w:id="1435"/>
      <w:bookmarkEnd w:id="1436"/>
    </w:p>
    <w:p w14:paraId="4A352832" w14:textId="77777777" w:rsidR="00E12664" w:rsidRDefault="00261FCE">
      <w:pPr>
        <w:pStyle w:val="BodyText"/>
        <w:suppressAutoHyphens/>
        <w:rPr>
          <w:ins w:id="1437" w:author="gwendolyn" w:date="2024-07-07T13:20:00Z"/>
        </w:rPr>
      </w:pPr>
      <w:r>
        <w:rPr>
          <w:rFonts w:hint="eastAsia"/>
        </w:rPr>
        <w:t>Marketing consultants could be engaged to provide the strategy for project advertising both locally, nationally</w:t>
      </w:r>
      <w:r>
        <w:rPr>
          <w:rFonts w:eastAsia="SimSun" w:hint="eastAsia"/>
          <w:lang w:val="en-US" w:eastAsia="zh-CN"/>
        </w:rPr>
        <w:t xml:space="preserve"> </w:t>
      </w:r>
      <w:r>
        <w:rPr>
          <w:rFonts w:hint="eastAsia"/>
        </w:rPr>
        <w:t>and world</w:t>
      </w:r>
      <w:del w:id="1438" w:author="Lingyu Zhou" w:date="2024-08-20T21:21:00Z">
        <w:r>
          <w:rPr>
            <w:rFonts w:hint="eastAsia"/>
          </w:rPr>
          <w:delText> </w:delText>
        </w:r>
      </w:del>
      <w:r>
        <w:rPr>
          <w:rFonts w:hint="eastAsia"/>
        </w:rPr>
        <w:t>wide.  This could be in conjunction with other projects in the locality or nationally both external to the</w:t>
      </w:r>
      <w:r>
        <w:rPr>
          <w:rFonts w:eastAsia="SimSun" w:hint="eastAsia"/>
          <w:lang w:val="en-US" w:eastAsia="zh-CN"/>
        </w:rPr>
        <w:t xml:space="preserve"> </w:t>
      </w:r>
      <w:r>
        <w:rPr>
          <w:rFonts w:eastAsia="SimSun" w:hint="eastAsia"/>
          <w:lang w:eastAsia="zh-CN"/>
        </w:rPr>
        <w:t>organisation</w:t>
      </w:r>
      <w:r>
        <w:rPr>
          <w:rFonts w:hint="eastAsia"/>
        </w:rPr>
        <w:t> and within it.</w:t>
      </w:r>
      <w:ins w:id="1439" w:author="gwendolyn" w:date="2024-07-15T16:17:00Z">
        <w:r>
          <w:rPr>
            <w:rFonts w:eastAsia="SimSun" w:hint="eastAsia"/>
            <w:lang w:val="en-US" w:eastAsia="zh-CN"/>
          </w:rPr>
          <w:t xml:space="preserve"> </w:t>
        </w:r>
      </w:ins>
      <w:r>
        <w:rPr>
          <w:rFonts w:hint="eastAsia"/>
        </w:rPr>
        <w:t>The project</w:t>
      </w:r>
      <w:ins w:id="1440" w:author="灵宇·Caroline" w:date="2024-07-19T09:27:00Z">
        <w:r>
          <w:rPr>
            <w:rFonts w:hint="eastAsia"/>
            <w:lang w:eastAsia="zh"/>
          </w:rPr>
          <w:t>'s</w:t>
        </w:r>
      </w:ins>
      <w:r>
        <w:rPr>
          <w:rFonts w:hint="eastAsia"/>
        </w:rPr>
        <w:t> uniqueness should be promoted in relation to other industrial,</w:t>
      </w:r>
      <w:r>
        <w:rPr>
          <w:rFonts w:eastAsia="SimSun" w:hint="eastAsia"/>
          <w:lang w:val="en-US" w:eastAsia="zh-CN"/>
        </w:rPr>
        <w:t xml:space="preserve"> </w:t>
      </w:r>
      <w:r>
        <w:rPr>
          <w:rFonts w:hint="eastAsia"/>
        </w:rPr>
        <w:t>navigational or maritime attractions.</w:t>
      </w:r>
      <w:bookmarkStart w:id="1441" w:name="OLE_LINK12"/>
      <w:r>
        <w:rPr>
          <w:rFonts w:hint="eastAsia"/>
        </w:rPr>
        <w:t> </w:t>
      </w:r>
      <w:ins w:id="1442" w:author="gwendolyn" w:date="2024-07-07T13:20:00Z">
        <w:r>
          <w:rPr>
            <w:rFonts w:hint="eastAsia"/>
          </w:rPr>
          <w:t>Additionally, new marketing strategies such as content marketing, influencer marketing, and digital advertising should be appropriately introduced. Utilizing artificial intelligence (AI) for precision marketing can enhance the effectiveness of market promotion.</w:t>
        </w:r>
      </w:ins>
    </w:p>
    <w:p w14:paraId="4A352833" w14:textId="77777777" w:rsidR="00E12664" w:rsidRDefault="00261FCE">
      <w:pPr>
        <w:pStyle w:val="Heading3"/>
        <w:suppressAutoHyphens/>
        <w:rPr>
          <w:ins w:id="1443" w:author="gwendolyn" w:date="2024-07-07T13:21:00Z"/>
        </w:rPr>
      </w:pPr>
      <w:bookmarkStart w:id="1444" w:name="_Toc16289"/>
      <w:bookmarkStart w:id="1445" w:name="_Toc21312"/>
      <w:bookmarkStart w:id="1446" w:name="_Toc9327"/>
      <w:bookmarkEnd w:id="1441"/>
      <w:ins w:id="1447" w:author="gwendolyn" w:date="2024-07-07T13:21:00Z">
        <w:r>
          <w:rPr>
            <w:rFonts w:hint="eastAsia"/>
          </w:rPr>
          <w:t>Application of VR/AR Technology</w:t>
        </w:r>
        <w:bookmarkEnd w:id="1444"/>
        <w:bookmarkEnd w:id="1445"/>
        <w:bookmarkEnd w:id="1446"/>
      </w:ins>
    </w:p>
    <w:p w14:paraId="4A352834" w14:textId="77777777" w:rsidR="00E12664" w:rsidRDefault="00261FCE">
      <w:pPr>
        <w:pStyle w:val="BodyText"/>
        <w:suppressAutoHyphens/>
      </w:pPr>
      <w:bookmarkStart w:id="1448" w:name="OLE_LINK18"/>
      <w:ins w:id="1449" w:author="gwendolyn" w:date="2024-07-07T13:21:00Z">
        <w:r>
          <w:rPr>
            <w:rFonts w:hint="eastAsia"/>
          </w:rPr>
          <w:t>During the project presentation and planning phases, utilize Virtual Reality (VR) and Augmented Reality (AR) technologies to offer stakeholders and potential clients immersive experiences, helping them to better understand the scale and potential of the project.</w:t>
        </w:r>
      </w:ins>
    </w:p>
    <w:p w14:paraId="4A352835" w14:textId="77777777" w:rsidR="00E12664" w:rsidRDefault="00261FCE">
      <w:pPr>
        <w:pStyle w:val="Heading3"/>
      </w:pPr>
      <w:bookmarkStart w:id="1450" w:name="_Toc18154"/>
      <w:bookmarkStart w:id="1451" w:name="_Toc14324"/>
      <w:bookmarkStart w:id="1452" w:name="_Toc20016"/>
      <w:bookmarkStart w:id="1453" w:name="_Toc15537"/>
      <w:bookmarkEnd w:id="1448"/>
      <w:r>
        <w:rPr>
          <w:rFonts w:hint="eastAsia"/>
        </w:rPr>
        <w:t>MARKET TRENDS</w:t>
      </w:r>
      <w:bookmarkEnd w:id="1450"/>
      <w:bookmarkEnd w:id="1451"/>
      <w:bookmarkEnd w:id="1452"/>
      <w:bookmarkEnd w:id="1453"/>
    </w:p>
    <w:p w14:paraId="4A352836" w14:textId="77777777" w:rsidR="00E12664" w:rsidRDefault="00261FCE">
      <w:pPr>
        <w:pStyle w:val="BodyText"/>
        <w:suppressAutoHyphens/>
        <w:rPr>
          <w:ins w:id="1454" w:author="gwendolyn" w:date="2024-07-07T13:23:00Z"/>
        </w:rPr>
      </w:pPr>
      <w:r>
        <w:rPr>
          <w:rFonts w:hint="eastAsia"/>
        </w:rPr>
        <w:t>Marketing consultants could be engaged to provide information on market trends (historic</w:t>
      </w:r>
      <w:ins w:id="1455" w:author="灵宇·Caroline" w:date="2024-07-19T09:27:00Z">
        <w:r>
          <w:rPr>
            <w:rFonts w:hint="eastAsia"/>
            <w:lang w:eastAsia="zh"/>
          </w:rPr>
          <w:t>al</w:t>
        </w:r>
      </w:ins>
      <w:r>
        <w:rPr>
          <w:rFonts w:hint="eastAsia"/>
        </w:rPr>
        <w:t> and future) so as to</w:t>
      </w:r>
      <w:r>
        <w:rPr>
          <w:rFonts w:eastAsia="SimSun" w:hint="eastAsia"/>
          <w:lang w:val="en-US" w:eastAsia="zh-CN"/>
        </w:rPr>
        <w:t xml:space="preserve"> </w:t>
      </w:r>
      <w:r>
        <w:rPr>
          <w:rFonts w:hint="eastAsia"/>
        </w:rPr>
        <w:t>inform the project team how to best</w:t>
      </w:r>
      <w:del w:id="1456" w:author="灵宇·Caroline" w:date="2024-07-19T09:28:00Z">
        <w:r>
          <w:rPr>
            <w:rFonts w:hint="eastAsia"/>
          </w:rPr>
          <w:delText> to</w:delText>
        </w:r>
      </w:del>
      <w:r>
        <w:rPr>
          <w:rFonts w:hint="eastAsia"/>
        </w:rPr>
        <w:t> promote the project in a flexible manner in order to meet customer</w:t>
      </w:r>
      <w:r>
        <w:rPr>
          <w:rFonts w:eastAsia="SimSun" w:hint="eastAsia"/>
          <w:lang w:val="en-US" w:eastAsia="zh-CN"/>
        </w:rPr>
        <w:t xml:space="preserve"> </w:t>
      </w:r>
      <w:r>
        <w:rPr>
          <w:rFonts w:hint="eastAsia"/>
        </w:rPr>
        <w:t>demands. </w:t>
      </w:r>
    </w:p>
    <w:p w14:paraId="4A352837" w14:textId="77777777" w:rsidR="00E12664" w:rsidRDefault="00261FCE">
      <w:pPr>
        <w:pStyle w:val="Heading3"/>
        <w:suppressAutoHyphens/>
        <w:rPr>
          <w:ins w:id="1457" w:author="gwendolyn" w:date="2024-07-07T13:23:00Z"/>
        </w:rPr>
      </w:pPr>
      <w:bookmarkStart w:id="1458" w:name="_Toc25743"/>
      <w:bookmarkStart w:id="1459" w:name="_Toc30137"/>
      <w:bookmarkStart w:id="1460" w:name="_Toc11894"/>
      <w:ins w:id="1461" w:author="gwendolyn" w:date="2024-07-07T13:23:00Z">
        <w:r>
          <w:rPr>
            <w:rFonts w:hint="eastAsia"/>
          </w:rPr>
          <w:t>Sustainable Development and Environmental Protection</w:t>
        </w:r>
        <w:bookmarkEnd w:id="1458"/>
        <w:bookmarkEnd w:id="1459"/>
        <w:bookmarkEnd w:id="1460"/>
      </w:ins>
    </w:p>
    <w:p w14:paraId="4A352838" w14:textId="77777777" w:rsidR="00E12664" w:rsidRDefault="00261FCE">
      <w:pPr>
        <w:pStyle w:val="BodyText"/>
        <w:suppressAutoHyphens/>
      </w:pPr>
      <w:bookmarkStart w:id="1462" w:name="OLE_LINK19"/>
      <w:bookmarkStart w:id="1463" w:name="_GoBack"/>
      <w:ins w:id="1464" w:author="gwendolyn" w:date="2024-07-07T13:23:00Z">
        <w:r>
          <w:rPr>
            <w:rFonts w:hint="eastAsia"/>
          </w:rPr>
          <w:t>The project should consider Sustainable Development Goals (SDGs), including carbon emission calculations, the use of renewable energy, and the selection of environmentally friendly materials, to ensure that the project's environmental impact is minimized.</w:t>
        </w:r>
      </w:ins>
      <w:bookmarkEnd w:id="1463"/>
    </w:p>
    <w:p w14:paraId="4A352839" w14:textId="77777777" w:rsidR="00E12664" w:rsidRDefault="00261FCE">
      <w:pPr>
        <w:pStyle w:val="Heading3"/>
      </w:pPr>
      <w:bookmarkStart w:id="1465" w:name="_Toc10295"/>
      <w:bookmarkStart w:id="1466" w:name="_Toc21563"/>
      <w:bookmarkStart w:id="1467" w:name="_Toc10580"/>
      <w:bookmarkStart w:id="1468" w:name="_Toc1468"/>
      <w:bookmarkEnd w:id="1462"/>
      <w:r>
        <w:rPr>
          <w:rFonts w:hint="eastAsia"/>
        </w:rPr>
        <w:t>COMPETITION</w:t>
      </w:r>
      <w:bookmarkEnd w:id="1465"/>
      <w:bookmarkEnd w:id="1466"/>
      <w:bookmarkEnd w:id="1467"/>
      <w:bookmarkEnd w:id="1468"/>
    </w:p>
    <w:p w14:paraId="4A35283A" w14:textId="77777777" w:rsidR="00E12664" w:rsidRDefault="00261FCE">
      <w:pPr>
        <w:pStyle w:val="BodyText"/>
        <w:suppressAutoHyphens/>
      </w:pPr>
      <w:r>
        <w:rPr>
          <w:rFonts w:hint="eastAsia"/>
        </w:rPr>
        <w:t>Marketing consultants could be engaged to provide information on similar projects within the locality. </w:t>
      </w:r>
      <w:r>
        <w:rPr>
          <w:rFonts w:eastAsia="SimSun" w:hint="eastAsia"/>
          <w:lang w:val="en-US" w:eastAsia="zh-CN"/>
        </w:rPr>
        <w:t xml:space="preserve"> </w:t>
      </w:r>
      <w:r>
        <w:rPr>
          <w:rFonts w:hint="eastAsia"/>
        </w:rPr>
        <w:t>Competition can be either negative as in taking a greater market share or positive as one project can complement</w:t>
      </w:r>
      <w:r>
        <w:rPr>
          <w:rFonts w:eastAsia="SimSun" w:hint="eastAsia"/>
          <w:lang w:val="en-US" w:eastAsia="zh-CN"/>
        </w:rPr>
        <w:t xml:space="preserve"> </w:t>
      </w:r>
      <w:r>
        <w:rPr>
          <w:rFonts w:hint="eastAsia"/>
        </w:rPr>
        <w:t>another and assist with marketing etc. </w:t>
      </w:r>
    </w:p>
    <w:p w14:paraId="4A35283B" w14:textId="77777777" w:rsidR="00E12664" w:rsidRDefault="00261FCE">
      <w:pPr>
        <w:pStyle w:val="Heading2"/>
      </w:pPr>
      <w:bookmarkStart w:id="1469" w:name="_Toc7925"/>
      <w:bookmarkStart w:id="1470" w:name="_Toc8738"/>
      <w:bookmarkStart w:id="1471" w:name="_Toc13414"/>
      <w:bookmarkStart w:id="1472" w:name="_Toc9628"/>
      <w:r>
        <w:rPr>
          <w:rFonts w:hint="eastAsia"/>
        </w:rPr>
        <w:t>FINANCIAL APPRAISAL </w:t>
      </w:r>
      <w:bookmarkEnd w:id="1469"/>
      <w:bookmarkEnd w:id="1470"/>
      <w:bookmarkEnd w:id="1471"/>
      <w:bookmarkEnd w:id="1472"/>
    </w:p>
    <w:p w14:paraId="4A35283C" w14:textId="77777777" w:rsidR="00E12664" w:rsidRDefault="00E12664">
      <w:pPr>
        <w:pStyle w:val="Heading2separationline"/>
      </w:pPr>
    </w:p>
    <w:p w14:paraId="4A35283D" w14:textId="77777777" w:rsidR="00E12664" w:rsidRDefault="00261FCE">
      <w:pPr>
        <w:pStyle w:val="Heading3"/>
      </w:pPr>
      <w:bookmarkStart w:id="1473" w:name="_Toc17140"/>
      <w:bookmarkStart w:id="1474" w:name="_Toc30773"/>
      <w:bookmarkStart w:id="1475" w:name="_Toc6698"/>
      <w:bookmarkStart w:id="1476" w:name="_Toc4754"/>
      <w:r>
        <w:rPr>
          <w:rFonts w:hint="eastAsia"/>
        </w:rPr>
        <w:t>ACCOUNTING REQUIREMENTS</w:t>
      </w:r>
      <w:bookmarkEnd w:id="1473"/>
      <w:bookmarkEnd w:id="1474"/>
      <w:bookmarkEnd w:id="1475"/>
      <w:bookmarkEnd w:id="1476"/>
    </w:p>
    <w:p w14:paraId="4A35283E" w14:textId="77777777" w:rsidR="00E12664" w:rsidRDefault="00261FCE">
      <w:pPr>
        <w:pStyle w:val="Bullet1"/>
        <w:suppressAutoHyphens/>
      </w:pPr>
      <w:r>
        <w:rPr>
          <w:rFonts w:hint="eastAsia"/>
        </w:rPr>
        <w:t> Define categories of potential revenue; </w:t>
      </w:r>
    </w:p>
    <w:p w14:paraId="4A35283F" w14:textId="77777777" w:rsidR="00E12664" w:rsidRDefault="00261FCE">
      <w:pPr>
        <w:pStyle w:val="Bullet1"/>
        <w:suppressAutoHyphens/>
      </w:pPr>
      <w:r>
        <w:rPr>
          <w:rFonts w:hint="eastAsia"/>
        </w:rPr>
        <w:t> Analyse income and costs for each category within the project; </w:t>
      </w:r>
    </w:p>
    <w:p w14:paraId="4A352840" w14:textId="77777777" w:rsidR="00E12664" w:rsidRDefault="00261FCE">
      <w:pPr>
        <w:pStyle w:val="Bullet1"/>
        <w:suppressAutoHyphens/>
      </w:pPr>
      <w:r>
        <w:rPr>
          <w:rFonts w:hint="eastAsia"/>
        </w:rPr>
        <w:t> Prepare cash flows over say a 15</w:t>
      </w:r>
      <w:ins w:id="1477" w:author="灵宇·Caroline" w:date="2024-07-19T09:28:00Z">
        <w:r>
          <w:rPr>
            <w:rFonts w:hint="eastAsia"/>
            <w:lang w:eastAsia="zh"/>
          </w:rPr>
          <w:t>-</w:t>
        </w:r>
      </w:ins>
      <w:del w:id="1478" w:author="灵宇·Caroline" w:date="2024-07-19T09:28:00Z">
        <w:r>
          <w:rPr>
            <w:rFonts w:hint="eastAsia"/>
          </w:rPr>
          <w:delText> </w:delText>
        </w:r>
      </w:del>
      <w:r>
        <w:rPr>
          <w:rFonts w:hint="eastAsia"/>
        </w:rPr>
        <w:t>year spread; </w:t>
      </w:r>
    </w:p>
    <w:p w14:paraId="4A352841" w14:textId="77777777" w:rsidR="00E12664" w:rsidRDefault="00261FCE">
      <w:pPr>
        <w:pStyle w:val="Bullet1"/>
        <w:suppressAutoHyphens/>
      </w:pPr>
      <w:r>
        <w:rPr>
          <w:rFonts w:hint="eastAsia"/>
        </w:rPr>
        <w:t> Cost</w:t>
      </w:r>
      <w:ins w:id="1479" w:author="灵宇·Caroline" w:date="2024-07-19T09:28:00Z">
        <w:r>
          <w:rPr>
            <w:rFonts w:hint="eastAsia"/>
            <w:lang w:eastAsia="zh"/>
          </w:rPr>
          <w:t>-</w:t>
        </w:r>
      </w:ins>
      <w:del w:id="1480" w:author="灵宇·Caroline" w:date="2024-07-19T09:28:00Z">
        <w:r>
          <w:rPr>
            <w:rFonts w:hint="eastAsia"/>
          </w:rPr>
          <w:delText> </w:delText>
        </w:r>
      </w:del>
      <w:r>
        <w:rPr>
          <w:rFonts w:hint="eastAsia"/>
        </w:rPr>
        <w:t>benefit analyses of outright sale/leasing/exploitation; </w:t>
      </w:r>
    </w:p>
    <w:p w14:paraId="4A352842" w14:textId="77777777" w:rsidR="00E12664" w:rsidRDefault="00261FCE">
      <w:pPr>
        <w:pStyle w:val="Bullet1"/>
        <w:suppressAutoHyphens/>
      </w:pPr>
      <w:r>
        <w:rPr>
          <w:rFonts w:hint="eastAsia"/>
        </w:rPr>
        <w:t> Amalgamate analyses into total cash flow summary; </w:t>
      </w:r>
    </w:p>
    <w:p w14:paraId="4A352843" w14:textId="77777777" w:rsidR="00E12664" w:rsidRDefault="00261FCE">
      <w:pPr>
        <w:pStyle w:val="Bullet1"/>
        <w:suppressAutoHyphens/>
      </w:pPr>
      <w:r>
        <w:rPr>
          <w:rFonts w:hint="eastAsia"/>
        </w:rPr>
        <w:t> Consider taxation implications; </w:t>
      </w:r>
    </w:p>
    <w:p w14:paraId="4A352844" w14:textId="77777777" w:rsidR="00E12664" w:rsidRDefault="00261FCE">
      <w:pPr>
        <w:pStyle w:val="Bullet1"/>
        <w:suppressAutoHyphens/>
      </w:pPr>
      <w:r>
        <w:rPr>
          <w:rFonts w:hint="eastAsia"/>
        </w:rPr>
        <w:t> Consider possible loss of general rate relief; </w:t>
      </w:r>
    </w:p>
    <w:p w14:paraId="4A352845" w14:textId="77777777" w:rsidR="00E12664" w:rsidRDefault="00261FCE">
      <w:pPr>
        <w:pStyle w:val="Bullet1"/>
        <w:suppressAutoHyphens/>
      </w:pPr>
      <w:r>
        <w:rPr>
          <w:rFonts w:hint="eastAsia"/>
        </w:rPr>
        <w:t> Funding considerations. </w:t>
      </w:r>
    </w:p>
    <w:p w14:paraId="4A352846" w14:textId="77777777" w:rsidR="00E12664" w:rsidRDefault="00261FCE">
      <w:pPr>
        <w:pStyle w:val="Heading3"/>
      </w:pPr>
      <w:bookmarkStart w:id="1481" w:name="_Toc18919"/>
      <w:bookmarkStart w:id="1482" w:name="_Toc26017"/>
      <w:bookmarkStart w:id="1483" w:name="_Toc9065"/>
      <w:bookmarkStart w:id="1484" w:name="_Toc27874"/>
      <w:r>
        <w:rPr>
          <w:rFonts w:hint="eastAsia"/>
        </w:rPr>
        <w:t>CATEGORIES OF POTENTIAL REVENUE</w:t>
      </w:r>
      <w:bookmarkEnd w:id="1481"/>
      <w:bookmarkEnd w:id="1482"/>
      <w:bookmarkEnd w:id="1483"/>
      <w:bookmarkEnd w:id="1484"/>
    </w:p>
    <w:p w14:paraId="4A352847" w14:textId="77777777" w:rsidR="00E12664" w:rsidRDefault="00261FCE">
      <w:pPr>
        <w:pStyle w:val="BodyText"/>
        <w:suppressAutoHyphens/>
      </w:pPr>
      <w:r>
        <w:rPr>
          <w:rFonts w:hint="eastAsia"/>
        </w:rPr>
        <w:t> Holiday (lets/destination); </w:t>
      </w:r>
    </w:p>
    <w:p w14:paraId="4A352848" w14:textId="77777777" w:rsidR="00E12664" w:rsidRDefault="00261FCE">
      <w:pPr>
        <w:pStyle w:val="BodyText"/>
        <w:suppressAutoHyphens/>
      </w:pPr>
      <w:r>
        <w:rPr>
          <w:rFonts w:hint="eastAsia"/>
        </w:rPr>
        <w:t> Long‐term property/accommodation let; </w:t>
      </w:r>
    </w:p>
    <w:p w14:paraId="4A352849" w14:textId="77777777" w:rsidR="00E12664" w:rsidRDefault="00261FCE">
      <w:pPr>
        <w:pStyle w:val="BodyText"/>
        <w:suppressAutoHyphens/>
      </w:pPr>
      <w:r>
        <w:rPr>
          <w:rFonts w:hint="eastAsia"/>
        </w:rPr>
        <w:t> Visitor centres at lighthouse sites; </w:t>
      </w:r>
    </w:p>
    <w:p w14:paraId="4A35284A" w14:textId="77777777" w:rsidR="00E12664" w:rsidRDefault="00261FCE">
      <w:pPr>
        <w:pStyle w:val="BodyText"/>
        <w:suppressAutoHyphens/>
      </w:pPr>
      <w:r>
        <w:rPr>
          <w:rFonts w:hint="eastAsia"/>
        </w:rPr>
        <w:t> Merchandising units. </w:t>
      </w:r>
    </w:p>
    <w:p w14:paraId="4A35284B" w14:textId="77777777" w:rsidR="00E12664" w:rsidRDefault="00261FCE">
      <w:pPr>
        <w:pStyle w:val="Heading3"/>
      </w:pPr>
      <w:bookmarkStart w:id="1485" w:name="_Toc16398"/>
      <w:bookmarkStart w:id="1486" w:name="_Toc2972"/>
      <w:bookmarkStart w:id="1487" w:name="_Toc22751"/>
      <w:bookmarkStart w:id="1488" w:name="_Toc9614"/>
      <w:r>
        <w:rPr>
          <w:rFonts w:hint="eastAsia"/>
        </w:rPr>
        <w:t>PROPERTY VALUATION</w:t>
      </w:r>
      <w:bookmarkEnd w:id="1485"/>
      <w:bookmarkEnd w:id="1486"/>
      <w:bookmarkEnd w:id="1487"/>
      <w:bookmarkEnd w:id="1488"/>
    </w:p>
    <w:p w14:paraId="4A35284C" w14:textId="77777777" w:rsidR="00E12664" w:rsidRDefault="00261FCE">
      <w:pPr>
        <w:pStyle w:val="Bullet1"/>
        <w:suppressAutoHyphens/>
      </w:pPr>
      <w:r>
        <w:rPr>
          <w:rFonts w:hint="eastAsia"/>
        </w:rPr>
        <w:t> Current market value; </w:t>
      </w:r>
    </w:p>
    <w:p w14:paraId="4A35284D" w14:textId="77777777" w:rsidR="00E12664" w:rsidRDefault="00261FCE">
      <w:pPr>
        <w:pStyle w:val="Bullet1"/>
        <w:suppressAutoHyphens/>
      </w:pPr>
      <w:r>
        <w:rPr>
          <w:rFonts w:hint="eastAsia"/>
        </w:rPr>
        <w:t> Analyses of projected enhancement value against investment; </w:t>
      </w:r>
    </w:p>
    <w:p w14:paraId="4A35284E" w14:textId="77777777" w:rsidR="00E12664" w:rsidRDefault="00261FCE">
      <w:pPr>
        <w:pStyle w:val="Bullet1"/>
        <w:suppressAutoHyphens/>
      </w:pPr>
      <w:r>
        <w:rPr>
          <w:rFonts w:hint="eastAsia"/>
        </w:rPr>
        <w:t> Projected property value analyses; </w:t>
      </w:r>
    </w:p>
    <w:p w14:paraId="4A35284F" w14:textId="77777777" w:rsidR="00E12664" w:rsidRDefault="00261FCE">
      <w:pPr>
        <w:pStyle w:val="Bullet1"/>
        <w:suppressAutoHyphens/>
      </w:pPr>
      <w:r>
        <w:rPr>
          <w:rFonts w:hint="eastAsia"/>
        </w:rPr>
        <w:t> Lessor’s position (if part or all the property is leased); </w:t>
      </w:r>
    </w:p>
    <w:p w14:paraId="4A352850" w14:textId="77777777" w:rsidR="00E12664" w:rsidRDefault="00261FCE">
      <w:pPr>
        <w:pStyle w:val="Bullet1"/>
        <w:suppressAutoHyphens/>
      </w:pPr>
      <w:r>
        <w:rPr>
          <w:rFonts w:hint="eastAsia"/>
        </w:rPr>
        <w:t> Asset Register implications. </w:t>
      </w:r>
    </w:p>
    <w:p w14:paraId="4A352851" w14:textId="77777777" w:rsidR="00E12664" w:rsidRDefault="00261FCE">
      <w:pPr>
        <w:pStyle w:val="Heading3"/>
      </w:pPr>
      <w:bookmarkStart w:id="1489" w:name="_Toc19832"/>
      <w:bookmarkStart w:id="1490" w:name="_Toc24086"/>
      <w:bookmarkStart w:id="1491" w:name="_Toc32608"/>
      <w:bookmarkStart w:id="1492" w:name="_Toc25378"/>
      <w:r>
        <w:rPr>
          <w:rFonts w:hint="eastAsia"/>
        </w:rPr>
        <w:t>HOLIDAY COTTAGES</w:t>
      </w:r>
      <w:bookmarkEnd w:id="1489"/>
      <w:bookmarkEnd w:id="1490"/>
      <w:bookmarkEnd w:id="1491"/>
      <w:bookmarkEnd w:id="1492"/>
    </w:p>
    <w:p w14:paraId="4A352852" w14:textId="77777777" w:rsidR="00E12664" w:rsidRDefault="00261FCE">
      <w:pPr>
        <w:pStyle w:val="Bullet1"/>
        <w:suppressAutoHyphens/>
      </w:pPr>
      <w:r>
        <w:rPr>
          <w:rFonts w:hint="eastAsia"/>
        </w:rPr>
        <w:t> Rental income; </w:t>
      </w:r>
    </w:p>
    <w:p w14:paraId="4A352853" w14:textId="77777777" w:rsidR="00E12664" w:rsidRDefault="00261FCE">
      <w:pPr>
        <w:pStyle w:val="Bullet1"/>
        <w:suppressAutoHyphens/>
      </w:pPr>
      <w:r>
        <w:rPr>
          <w:rFonts w:hint="eastAsia"/>
        </w:rPr>
        <w:t> Leasehold sale / Short Term Leasing; </w:t>
      </w:r>
    </w:p>
    <w:p w14:paraId="4A352854" w14:textId="77777777" w:rsidR="00E12664" w:rsidRDefault="00261FCE">
      <w:pPr>
        <w:pStyle w:val="Bullet1"/>
        <w:suppressAutoHyphens/>
      </w:pPr>
      <w:r>
        <w:rPr>
          <w:rFonts w:hint="eastAsia"/>
        </w:rPr>
        <w:t> Refurbishment costs; </w:t>
      </w:r>
    </w:p>
    <w:p w14:paraId="4A352855" w14:textId="77777777" w:rsidR="00E12664" w:rsidRDefault="00261FCE">
      <w:pPr>
        <w:pStyle w:val="Bullet1"/>
        <w:suppressAutoHyphens/>
      </w:pPr>
      <w:r>
        <w:rPr>
          <w:rFonts w:hint="eastAsia"/>
        </w:rPr>
        <w:t> Maintenance costs; </w:t>
      </w:r>
    </w:p>
    <w:p w14:paraId="4A352856" w14:textId="77777777" w:rsidR="00E12664" w:rsidRDefault="00261FCE">
      <w:pPr>
        <w:pStyle w:val="Bullet1"/>
        <w:suppressAutoHyphens/>
      </w:pPr>
      <w:r>
        <w:rPr>
          <w:rFonts w:hint="eastAsia"/>
        </w:rPr>
        <w:t> Running costs; </w:t>
      </w:r>
    </w:p>
    <w:p w14:paraId="4A352857" w14:textId="77777777" w:rsidR="00E12664" w:rsidRDefault="00261FCE">
      <w:pPr>
        <w:pStyle w:val="Bullet1"/>
        <w:suppressAutoHyphens/>
      </w:pPr>
      <w:r>
        <w:rPr>
          <w:rFonts w:hint="eastAsia"/>
        </w:rPr>
        <w:t> Overhead costs; </w:t>
      </w:r>
    </w:p>
    <w:p w14:paraId="4A352858" w14:textId="77777777" w:rsidR="00E12664" w:rsidRDefault="00261FCE">
      <w:pPr>
        <w:pStyle w:val="Bullet1"/>
        <w:suppressAutoHyphens/>
      </w:pPr>
      <w:r>
        <w:rPr>
          <w:rFonts w:hint="eastAsia"/>
        </w:rPr>
        <w:t> Cost</w:t>
      </w:r>
      <w:ins w:id="1493" w:author="灵宇·Caroline" w:date="2024-07-19T09:29:00Z">
        <w:r>
          <w:rPr>
            <w:rFonts w:hint="eastAsia"/>
            <w:lang w:eastAsia="zh"/>
          </w:rPr>
          <w:t>-</w:t>
        </w:r>
      </w:ins>
      <w:del w:id="1494" w:author="灵宇·Caroline" w:date="2024-07-19T09:29:00Z">
        <w:r>
          <w:rPr>
            <w:rFonts w:hint="eastAsia"/>
          </w:rPr>
          <w:delText> </w:delText>
        </w:r>
      </w:del>
      <w:r>
        <w:rPr>
          <w:rFonts w:hint="eastAsia"/>
        </w:rPr>
        <w:t>benefit analyses of the above. </w:t>
      </w:r>
    </w:p>
    <w:p w14:paraId="4A352859" w14:textId="77777777" w:rsidR="00E12664" w:rsidRDefault="00261FCE">
      <w:pPr>
        <w:pStyle w:val="Heading3"/>
      </w:pPr>
      <w:bookmarkStart w:id="1495" w:name="_Toc13929"/>
      <w:bookmarkStart w:id="1496" w:name="_Toc16923"/>
      <w:bookmarkStart w:id="1497" w:name="_Toc24063"/>
      <w:bookmarkStart w:id="1498" w:name="_Toc30793"/>
      <w:r>
        <w:rPr>
          <w:rFonts w:hint="eastAsia"/>
        </w:rPr>
        <w:t>VISITORS CENTRES</w:t>
      </w:r>
      <w:bookmarkEnd w:id="1495"/>
      <w:bookmarkEnd w:id="1496"/>
      <w:bookmarkEnd w:id="1497"/>
      <w:bookmarkEnd w:id="1498"/>
    </w:p>
    <w:p w14:paraId="4A35285A" w14:textId="77777777" w:rsidR="00E12664" w:rsidRDefault="00261FCE">
      <w:pPr>
        <w:pStyle w:val="Bullet1"/>
        <w:suppressAutoHyphens/>
      </w:pPr>
      <w:r>
        <w:rPr>
          <w:rFonts w:hint="eastAsia"/>
        </w:rPr>
        <w:t> Licensing arrangements and potential percentage income; </w:t>
      </w:r>
    </w:p>
    <w:p w14:paraId="4A35285B" w14:textId="77777777" w:rsidR="00E12664" w:rsidRDefault="00261FCE">
      <w:pPr>
        <w:pStyle w:val="Bullet1"/>
        <w:suppressAutoHyphens/>
      </w:pPr>
      <w:r>
        <w:rPr>
          <w:rFonts w:hint="eastAsia"/>
        </w:rPr>
        <w:t> Marketing and potential percentage income; </w:t>
      </w:r>
    </w:p>
    <w:p w14:paraId="4A35285C" w14:textId="77777777" w:rsidR="00E12664" w:rsidRDefault="00261FCE">
      <w:pPr>
        <w:pStyle w:val="Bullet1"/>
        <w:suppressAutoHyphens/>
      </w:pPr>
      <w:r>
        <w:rPr>
          <w:rFonts w:hint="eastAsia"/>
        </w:rPr>
        <w:t> Refurbishment costs; </w:t>
      </w:r>
    </w:p>
    <w:p w14:paraId="4A35285D" w14:textId="77777777" w:rsidR="00E12664" w:rsidRDefault="00261FCE">
      <w:pPr>
        <w:pStyle w:val="Bullet1"/>
        <w:suppressAutoHyphens/>
      </w:pPr>
      <w:r>
        <w:rPr>
          <w:rFonts w:hint="eastAsia"/>
        </w:rPr>
        <w:t> Maintenance costs; </w:t>
      </w:r>
    </w:p>
    <w:p w14:paraId="4A35285E" w14:textId="77777777" w:rsidR="00E12664" w:rsidRDefault="00261FCE">
      <w:pPr>
        <w:pStyle w:val="Bullet1"/>
        <w:suppressAutoHyphens/>
      </w:pPr>
      <w:r>
        <w:rPr>
          <w:rFonts w:hint="eastAsia"/>
        </w:rPr>
        <w:t> Running costs; </w:t>
      </w:r>
    </w:p>
    <w:p w14:paraId="4A35285F" w14:textId="77777777" w:rsidR="00E12664" w:rsidRDefault="00261FCE">
      <w:pPr>
        <w:pStyle w:val="Bullet1"/>
        <w:suppressAutoHyphens/>
      </w:pPr>
      <w:r>
        <w:rPr>
          <w:rFonts w:hint="eastAsia"/>
        </w:rPr>
        <w:t> Overhead costs; </w:t>
      </w:r>
    </w:p>
    <w:p w14:paraId="4A352860" w14:textId="77777777" w:rsidR="00E12664" w:rsidRDefault="00261FCE">
      <w:pPr>
        <w:pStyle w:val="Bullet1"/>
        <w:suppressAutoHyphens/>
      </w:pPr>
      <w:r>
        <w:rPr>
          <w:rFonts w:hint="eastAsia"/>
        </w:rPr>
        <w:t> Cost</w:t>
      </w:r>
      <w:ins w:id="1499" w:author="灵宇·Caroline" w:date="2024-07-19T09:28:00Z">
        <w:r>
          <w:rPr>
            <w:rFonts w:hint="eastAsia"/>
            <w:lang w:eastAsia="zh"/>
          </w:rPr>
          <w:t>-</w:t>
        </w:r>
      </w:ins>
      <w:del w:id="1500" w:author="灵宇·Caroline" w:date="2024-07-19T09:28:00Z">
        <w:r>
          <w:rPr>
            <w:rFonts w:hint="eastAsia"/>
          </w:rPr>
          <w:delText> </w:delText>
        </w:r>
      </w:del>
      <w:r>
        <w:rPr>
          <w:rFonts w:hint="eastAsia"/>
        </w:rPr>
        <w:t>benefit analyses of the above. </w:t>
      </w:r>
    </w:p>
    <w:p w14:paraId="4A352861" w14:textId="77777777" w:rsidR="00E12664" w:rsidRDefault="00261FCE">
      <w:pPr>
        <w:pStyle w:val="Heading3"/>
      </w:pPr>
      <w:r>
        <w:rPr>
          <w:rFonts w:hint="eastAsia"/>
        </w:rPr>
        <w:t xml:space="preserve"> </w:t>
      </w:r>
      <w:bookmarkStart w:id="1501" w:name="_Toc21510"/>
      <w:bookmarkStart w:id="1502" w:name="_Toc27251"/>
      <w:bookmarkStart w:id="1503" w:name="_Toc2075"/>
      <w:bookmarkStart w:id="1504" w:name="_Toc282"/>
      <w:r>
        <w:rPr>
          <w:rFonts w:hint="eastAsia"/>
        </w:rPr>
        <w:t>CASH FLOW</w:t>
      </w:r>
      <w:bookmarkEnd w:id="1501"/>
      <w:bookmarkEnd w:id="1502"/>
      <w:bookmarkEnd w:id="1503"/>
      <w:bookmarkEnd w:id="1504"/>
    </w:p>
    <w:p w14:paraId="4A352862" w14:textId="77777777" w:rsidR="00E12664" w:rsidRDefault="00261FCE">
      <w:pPr>
        <w:pStyle w:val="Bullet1"/>
        <w:numPr>
          <w:ilvl w:val="0"/>
          <w:numId w:val="0"/>
        </w:numPr>
        <w:suppressAutoHyphens/>
        <w:rPr>
          <w:ins w:id="1505" w:author="gwendolyn" w:date="2024-07-07T13:24:00Z"/>
          <w:color w:val="auto"/>
        </w:rPr>
      </w:pPr>
      <w:r>
        <w:rPr>
          <w:rFonts w:hint="eastAsia"/>
          <w:color w:val="auto"/>
        </w:rPr>
        <w:t>Provide projected cash flows over a given period for the given project. </w:t>
      </w:r>
    </w:p>
    <w:p w14:paraId="4A352863" w14:textId="77777777" w:rsidR="00E12664" w:rsidRDefault="00261FCE" w:rsidP="008E0B84">
      <w:pPr>
        <w:pStyle w:val="Heading3"/>
        <w:numPr>
          <w:ilvl w:val="0"/>
          <w:numId w:val="0"/>
          <w:ins w:id="1506" w:author="gwendolyn" w:date="2024-08-27T15:42:00Z"/>
        </w:numPr>
        <w:suppressAutoHyphens/>
        <w:rPr>
          <w:ins w:id="1507" w:author="gwendolyn" w:date="2024-07-07T13:24:00Z"/>
        </w:rPr>
      </w:pPr>
      <w:bookmarkStart w:id="1508" w:name="_Toc1527"/>
      <w:bookmarkStart w:id="1509" w:name="_Toc4607"/>
      <w:bookmarkStart w:id="1510" w:name="_Toc14346"/>
      <w:ins w:id="1511" w:author="gwendolyn" w:date="2024-07-07T13:24:00Z">
        <w:r>
          <w:rPr>
            <w:rFonts w:hint="eastAsia"/>
          </w:rPr>
          <w:t>Flexible Financial Models</w:t>
        </w:r>
        <w:bookmarkEnd w:id="1508"/>
        <w:bookmarkEnd w:id="1509"/>
        <w:bookmarkEnd w:id="1510"/>
      </w:ins>
    </w:p>
    <w:p w14:paraId="4A352864" w14:textId="77777777" w:rsidR="00E12664" w:rsidRDefault="00261FCE">
      <w:pPr>
        <w:pStyle w:val="Bullet1"/>
        <w:numPr>
          <w:ilvl w:val="0"/>
          <w:numId w:val="0"/>
        </w:numPr>
        <w:suppressAutoHyphens/>
        <w:rPr>
          <w:color w:val="auto"/>
        </w:rPr>
      </w:pPr>
      <w:ins w:id="1512" w:author="gwendolyn" w:date="2024-07-07T13:24:00Z">
        <w:r>
          <w:rPr>
            <w:rFonts w:hint="eastAsia"/>
            <w:color w:val="auto"/>
          </w:rPr>
          <w:t>Use flexible financial models such as sensitivity analysis and scenario planning to respond to market changes and uncertainties, enhancing the financial robustness of the project.</w:t>
        </w:r>
      </w:ins>
    </w:p>
    <w:p w14:paraId="4A352865" w14:textId="77777777" w:rsidR="00E12664" w:rsidRDefault="00261FCE">
      <w:pPr>
        <w:pStyle w:val="Heading3"/>
      </w:pPr>
      <w:bookmarkStart w:id="1513" w:name="_Toc5884"/>
      <w:bookmarkStart w:id="1514" w:name="_Toc8278"/>
      <w:bookmarkStart w:id="1515" w:name="_Toc14543"/>
      <w:bookmarkStart w:id="1516" w:name="_Toc24708"/>
      <w:r>
        <w:rPr>
          <w:rFonts w:hint="eastAsia"/>
        </w:rPr>
        <w:t>TAXATION</w:t>
      </w:r>
      <w:bookmarkEnd w:id="1513"/>
      <w:bookmarkEnd w:id="1514"/>
      <w:bookmarkEnd w:id="1515"/>
      <w:bookmarkEnd w:id="1516"/>
    </w:p>
    <w:p w14:paraId="4A352866" w14:textId="77777777" w:rsidR="00E12664" w:rsidRDefault="00261FCE">
      <w:pPr>
        <w:pStyle w:val="Bullet1"/>
        <w:numPr>
          <w:ilvl w:val="0"/>
          <w:numId w:val="0"/>
        </w:numPr>
        <w:suppressAutoHyphens/>
        <w:rPr>
          <w:color w:val="auto"/>
        </w:rPr>
      </w:pPr>
      <w:r>
        <w:rPr>
          <w:rFonts w:hint="eastAsia"/>
          <w:color w:val="auto"/>
        </w:rPr>
        <w:t>Analyses of potential taxation on all aspects of the project, for example, refurbishment works and completed</w:t>
      </w:r>
      <w:r>
        <w:rPr>
          <w:rFonts w:eastAsia="SimSun" w:hint="eastAsia"/>
          <w:color w:val="auto"/>
          <w:lang w:val="en-US" w:eastAsia="zh-CN"/>
        </w:rPr>
        <w:t xml:space="preserve"> </w:t>
      </w:r>
      <w:r>
        <w:rPr>
          <w:rFonts w:hint="eastAsia"/>
          <w:color w:val="auto"/>
        </w:rPr>
        <w:t>project profits. </w:t>
      </w:r>
    </w:p>
    <w:p w14:paraId="4A352867" w14:textId="77777777" w:rsidR="00E12664" w:rsidRDefault="00261FCE">
      <w:pPr>
        <w:pStyle w:val="Heading3"/>
      </w:pPr>
      <w:bookmarkStart w:id="1517" w:name="_Toc22996"/>
      <w:bookmarkStart w:id="1518" w:name="_Toc25424"/>
      <w:bookmarkStart w:id="1519" w:name="_Toc4931"/>
      <w:bookmarkStart w:id="1520" w:name="_Toc31462"/>
      <w:r>
        <w:rPr>
          <w:rFonts w:hint="eastAsia"/>
        </w:rPr>
        <w:t>RATE RELIEF</w:t>
      </w:r>
      <w:bookmarkEnd w:id="1517"/>
      <w:bookmarkEnd w:id="1518"/>
      <w:bookmarkEnd w:id="1519"/>
      <w:bookmarkEnd w:id="1520"/>
    </w:p>
    <w:p w14:paraId="4A352868" w14:textId="77777777" w:rsidR="00E12664" w:rsidRDefault="00261FCE">
      <w:pPr>
        <w:pStyle w:val="Bullet1"/>
        <w:numPr>
          <w:ilvl w:val="0"/>
          <w:numId w:val="0"/>
        </w:numPr>
        <w:suppressAutoHyphens/>
        <w:rPr>
          <w:color w:val="auto"/>
        </w:rPr>
      </w:pPr>
      <w:r>
        <w:rPr>
          <w:rFonts w:hint="eastAsia"/>
          <w:color w:val="auto"/>
        </w:rPr>
        <w:t>Effect of the project on the business rates pertaining to the property/ies. </w:t>
      </w:r>
    </w:p>
    <w:p w14:paraId="4A352869" w14:textId="77777777" w:rsidR="00E12664" w:rsidRDefault="00261FCE">
      <w:pPr>
        <w:pStyle w:val="Heading3"/>
      </w:pPr>
      <w:bookmarkStart w:id="1521" w:name="_Toc12356"/>
      <w:bookmarkStart w:id="1522" w:name="_Toc6545"/>
      <w:bookmarkStart w:id="1523" w:name="_Toc8233"/>
      <w:bookmarkStart w:id="1524" w:name="_Toc15683"/>
      <w:r>
        <w:rPr>
          <w:rFonts w:hint="eastAsia"/>
        </w:rPr>
        <w:t>FUNDING CONSIDERATIONS</w:t>
      </w:r>
      <w:bookmarkEnd w:id="1521"/>
      <w:bookmarkEnd w:id="1522"/>
      <w:bookmarkEnd w:id="1523"/>
      <w:bookmarkEnd w:id="1524"/>
    </w:p>
    <w:p w14:paraId="4A35286A" w14:textId="77777777" w:rsidR="00E12664" w:rsidRDefault="00261FCE">
      <w:pPr>
        <w:pStyle w:val="Bullet1"/>
        <w:numPr>
          <w:ilvl w:val="0"/>
          <w:numId w:val="0"/>
        </w:numPr>
        <w:suppressAutoHyphens/>
        <w:rPr>
          <w:ins w:id="1525" w:author="gwendolyn" w:date="2024-08-05T15:51:00Z"/>
          <w:color w:val="auto"/>
        </w:rPr>
      </w:pPr>
      <w:r>
        <w:rPr>
          <w:rFonts w:hint="eastAsia"/>
          <w:color w:val="auto"/>
        </w:rPr>
        <w:t>Provide analyses of the availability of internal and viable external funding and their implications with regard to</w:t>
      </w:r>
      <w:r>
        <w:rPr>
          <w:rFonts w:eastAsia="SimSun" w:hint="eastAsia"/>
          <w:color w:val="auto"/>
          <w:lang w:val="en-US" w:eastAsia="zh-CN"/>
        </w:rPr>
        <w:t xml:space="preserve"> </w:t>
      </w:r>
      <w:r>
        <w:rPr>
          <w:rFonts w:eastAsia="SimSun" w:hint="eastAsia"/>
          <w:color w:val="auto"/>
          <w:lang w:eastAsia="zh-CN"/>
        </w:rPr>
        <w:t>organisation</w:t>
      </w:r>
      <w:r>
        <w:rPr>
          <w:rFonts w:hint="eastAsia"/>
          <w:color w:val="auto"/>
        </w:rPr>
        <w:t>al operational restrictions (if any). </w:t>
      </w:r>
    </w:p>
    <w:p w14:paraId="4A35286B" w14:textId="77777777" w:rsidR="00E12664" w:rsidRDefault="00261FCE" w:rsidP="008E0B84">
      <w:pPr>
        <w:pStyle w:val="Heading3"/>
        <w:numPr>
          <w:ilvl w:val="0"/>
          <w:numId w:val="0"/>
          <w:ins w:id="1526" w:author="gwendolyn" w:date="2024-08-27T15:43:00Z"/>
        </w:numPr>
        <w:suppressAutoHyphens/>
        <w:rPr>
          <w:ins w:id="1527" w:author="gwendolyn" w:date="2024-08-05T15:51:00Z"/>
        </w:rPr>
      </w:pPr>
      <w:bookmarkStart w:id="1528" w:name="_Toc22491"/>
      <w:bookmarkStart w:id="1529" w:name="_Toc28493"/>
      <w:bookmarkStart w:id="1530" w:name="_Toc6863"/>
      <w:ins w:id="1531" w:author="gwendolyn" w:date="2024-08-05T15:51:00Z">
        <w:r>
          <w:rPr>
            <w:rFonts w:hint="eastAsia"/>
          </w:rPr>
          <w:t>Data Analysis and Decision Making</w:t>
        </w:r>
        <w:bookmarkEnd w:id="1528"/>
        <w:bookmarkEnd w:id="1529"/>
        <w:bookmarkEnd w:id="1530"/>
      </w:ins>
    </w:p>
    <w:p w14:paraId="4A35286C" w14:textId="77777777" w:rsidR="00E12664" w:rsidRDefault="00261FCE">
      <w:pPr>
        <w:pStyle w:val="Bullet1"/>
        <w:numPr>
          <w:ilvl w:val="0"/>
          <w:numId w:val="0"/>
        </w:numPr>
        <w:suppressAutoHyphens/>
        <w:jc w:val="both"/>
        <w:rPr>
          <w:color w:val="auto"/>
        </w:rPr>
        <w:pPrChange w:id="1532" w:author="gwendolyn" w:date="2024-08-27T15:26:00Z">
          <w:pPr>
            <w:pStyle w:val="Bullet1"/>
            <w:numPr>
              <w:numId w:val="0"/>
            </w:numPr>
            <w:suppressAutoHyphens/>
            <w:ind w:left="0" w:firstLine="0"/>
          </w:pPr>
        </w:pPrChange>
      </w:pPr>
      <w:bookmarkStart w:id="1533" w:name="OLE_LINK17"/>
      <w:ins w:id="1534" w:author="gwendolyn" w:date="2024-08-05T15:51:00Z">
        <w:r>
          <w:rPr>
            <w:rFonts w:hint="eastAsia"/>
            <w:color w:val="auto"/>
            <w:u w:val="single"/>
          </w:rPr>
          <w:t>The project team should utilize big data analysis and machine learning models to forecast visitor numbers,</w:t>
        </w:r>
        <w:r>
          <w:rPr>
            <w:rFonts w:eastAsia="SimSun" w:hint="eastAsia"/>
            <w:color w:val="auto"/>
            <w:u w:val="single"/>
            <w:lang w:val="en-US" w:eastAsia="zh-CN"/>
          </w:rPr>
          <w:t xml:space="preserve"> </w:t>
        </w:r>
        <w:r>
          <w:rPr>
            <w:rFonts w:hint="eastAsia"/>
            <w:color w:val="auto"/>
            <w:u w:val="single"/>
          </w:rPr>
          <w:t>financial performance, and market demand. Data-driven decision-making methods will enhance the reliability and accuracy of the project.</w:t>
        </w:r>
      </w:ins>
      <w:bookmarkEnd w:id="1533"/>
    </w:p>
    <w:p w14:paraId="4A35286D" w14:textId="77777777" w:rsidR="00E12664" w:rsidRDefault="00261FCE">
      <w:pPr>
        <w:pStyle w:val="Heading3"/>
      </w:pPr>
      <w:bookmarkStart w:id="1535" w:name="_Toc23987"/>
      <w:bookmarkStart w:id="1536" w:name="_Toc16101"/>
      <w:bookmarkStart w:id="1537" w:name="_Toc3583"/>
      <w:bookmarkStart w:id="1538" w:name="_Toc18611"/>
      <w:r>
        <w:rPr>
          <w:rFonts w:hint="eastAsia"/>
        </w:rPr>
        <w:t>FINANCIAL REVIEW</w:t>
      </w:r>
      <w:bookmarkEnd w:id="1535"/>
      <w:bookmarkEnd w:id="1536"/>
      <w:bookmarkEnd w:id="1537"/>
      <w:bookmarkEnd w:id="1538"/>
    </w:p>
    <w:p w14:paraId="4A35286E" w14:textId="77777777" w:rsidR="00E12664" w:rsidRDefault="00261FCE">
      <w:pPr>
        <w:pStyle w:val="Bullet1"/>
        <w:numPr>
          <w:ilvl w:val="0"/>
          <w:numId w:val="0"/>
        </w:numPr>
        <w:suppressAutoHyphens/>
        <w:rPr>
          <w:color w:val="auto"/>
        </w:rPr>
      </w:pPr>
      <w:r>
        <w:rPr>
          <w:rFonts w:hint="eastAsia"/>
          <w:color w:val="auto"/>
        </w:rPr>
        <w:t>Provide overall financial review taking into account contingency, inflation and risk. </w:t>
      </w:r>
    </w:p>
    <w:p w14:paraId="4A35286F" w14:textId="77777777" w:rsidR="00E12664" w:rsidRDefault="00261FCE">
      <w:pPr>
        <w:pStyle w:val="Bullet1"/>
        <w:numPr>
          <w:ilvl w:val="0"/>
          <w:numId w:val="0"/>
        </w:numPr>
        <w:suppressAutoHyphens/>
        <w:rPr>
          <w:color w:val="auto"/>
        </w:rPr>
      </w:pPr>
      <w:r>
        <w:rPr>
          <w:rFonts w:hint="eastAsia"/>
          <w:color w:val="auto"/>
        </w:rPr>
        <w:t>Note: ‘IALA‐AISM Lighthouse Conservation Manual – Edition 1 Sec 6 p70‐72’ </w:t>
      </w:r>
    </w:p>
    <w:p w14:paraId="4A352870" w14:textId="77777777" w:rsidR="00E12664" w:rsidRDefault="00261FCE">
      <w:pPr>
        <w:pStyle w:val="Bullet1"/>
        <w:numPr>
          <w:ilvl w:val="0"/>
          <w:numId w:val="0"/>
        </w:numPr>
        <w:suppressAutoHyphens/>
        <w:rPr>
          <w:ins w:id="1539" w:author="gwendolyn" w:date="2024-07-07T13:26:00Z"/>
          <w:color w:val="auto"/>
          <w:u w:val="single"/>
        </w:rPr>
      </w:pPr>
      <w:r>
        <w:rPr>
          <w:rFonts w:hint="eastAsia"/>
          <w:color w:val="auto"/>
        </w:rPr>
        <w:t>Note: for a guideline on how to provide a </w:t>
      </w:r>
      <w:r>
        <w:rPr>
          <w:rFonts w:hint="eastAsia"/>
          <w:b/>
          <w:bCs/>
          <w:color w:val="auto"/>
        </w:rPr>
        <w:t>financial appraisal for heritage projects</w:t>
      </w:r>
      <w:r>
        <w:rPr>
          <w:rFonts w:hint="eastAsia"/>
          <w:color w:val="auto"/>
        </w:rPr>
        <w:t> ‐ Heritage Lottery Fund (UK)</w:t>
      </w:r>
      <w:r>
        <w:rPr>
          <w:rFonts w:eastAsia="SimSun" w:hint="eastAsia"/>
          <w:color w:val="auto"/>
          <w:lang w:val="en-US" w:eastAsia="zh-CN"/>
        </w:rPr>
        <w:t xml:space="preserve"> </w:t>
      </w:r>
      <w:r>
        <w:rPr>
          <w:rFonts w:hint="eastAsia"/>
          <w:color w:val="auto"/>
          <w:u w:val="single"/>
        </w:rPr>
        <w:t>www.hlf.org.uk. </w:t>
      </w:r>
    </w:p>
    <w:p w14:paraId="4A352871" w14:textId="77777777" w:rsidR="00E12664" w:rsidRDefault="00261FCE" w:rsidP="008E0B84">
      <w:pPr>
        <w:pStyle w:val="Heading3"/>
        <w:numPr>
          <w:ilvl w:val="0"/>
          <w:numId w:val="0"/>
          <w:ins w:id="1540" w:author="gwendolyn" w:date="2024-08-27T15:45:00Z"/>
        </w:numPr>
        <w:suppressAutoHyphens/>
        <w:rPr>
          <w:ins w:id="1541" w:author="gwendolyn" w:date="2024-07-07T13:26:00Z"/>
        </w:rPr>
      </w:pPr>
      <w:bookmarkStart w:id="1542" w:name="_Toc10350"/>
      <w:bookmarkStart w:id="1543" w:name="_Toc32400"/>
      <w:bookmarkStart w:id="1544" w:name="_Toc3613"/>
      <w:ins w:id="1545" w:author="gwendolyn" w:date="2024-07-07T13:26:00Z">
        <w:r>
          <w:rPr>
            <w:rFonts w:hint="eastAsia"/>
          </w:rPr>
          <w:t>Cybersecurity and Data Protection</w:t>
        </w:r>
        <w:bookmarkEnd w:id="1542"/>
        <w:bookmarkEnd w:id="1543"/>
        <w:bookmarkEnd w:id="1544"/>
      </w:ins>
    </w:p>
    <w:p w14:paraId="4A352872" w14:textId="77777777" w:rsidR="00E12664" w:rsidRDefault="00261FCE">
      <w:pPr>
        <w:pStyle w:val="Bullet1"/>
        <w:numPr>
          <w:ilvl w:val="0"/>
          <w:numId w:val="0"/>
        </w:numPr>
        <w:suppressAutoHyphens/>
        <w:rPr>
          <w:color w:val="auto"/>
          <w:u w:val="single"/>
        </w:rPr>
      </w:pPr>
      <w:bookmarkStart w:id="1546" w:name="OLE_LINK13"/>
      <w:ins w:id="1547" w:author="gwendolyn" w:date="2024-07-07T13:26:00Z">
        <w:r>
          <w:rPr>
            <w:rFonts w:hint="eastAsia"/>
            <w:color w:val="auto"/>
            <w:u w:val="single"/>
          </w:rPr>
          <w:t>During the project's digital transformation process, strengthen cybersecurity and data protection measures to ensure the security and integrity of project data.</w:t>
        </w:r>
      </w:ins>
    </w:p>
    <w:p w14:paraId="4A352873" w14:textId="77777777" w:rsidR="00E12664" w:rsidRDefault="00261FCE">
      <w:pPr>
        <w:pStyle w:val="Heading2"/>
      </w:pPr>
      <w:bookmarkStart w:id="1548" w:name="_Toc13634"/>
      <w:bookmarkStart w:id="1549" w:name="_Toc984"/>
      <w:bookmarkStart w:id="1550" w:name="_Toc23414"/>
      <w:bookmarkStart w:id="1551" w:name="_Toc10384"/>
      <w:bookmarkEnd w:id="1546"/>
      <w:r>
        <w:rPr>
          <w:rFonts w:hint="eastAsia"/>
        </w:rPr>
        <w:t>MANAGEMENT AND STAFF </w:t>
      </w:r>
      <w:bookmarkEnd w:id="1548"/>
      <w:bookmarkEnd w:id="1549"/>
      <w:bookmarkEnd w:id="1550"/>
      <w:bookmarkEnd w:id="1551"/>
    </w:p>
    <w:p w14:paraId="4A352874" w14:textId="77777777" w:rsidR="00E12664" w:rsidRDefault="00E12664">
      <w:pPr>
        <w:pStyle w:val="Heading2separationline"/>
      </w:pPr>
    </w:p>
    <w:p w14:paraId="4A352875" w14:textId="77777777" w:rsidR="00E12664" w:rsidRDefault="00261FCE">
      <w:pPr>
        <w:pStyle w:val="Heading3"/>
      </w:pPr>
      <w:bookmarkStart w:id="1552" w:name="_Toc10664"/>
      <w:bookmarkStart w:id="1553" w:name="_Toc15673"/>
      <w:bookmarkStart w:id="1554" w:name="_Toc28300"/>
      <w:bookmarkStart w:id="1555" w:name="_Toc20820"/>
      <w:r>
        <w:rPr>
          <w:rFonts w:hint="eastAsia"/>
        </w:rPr>
        <w:t>PROJECT DEVELOPMENT AND CAPITAL WORKS PLAN</w:t>
      </w:r>
      <w:bookmarkEnd w:id="1552"/>
      <w:bookmarkEnd w:id="1553"/>
      <w:bookmarkEnd w:id="1554"/>
      <w:bookmarkEnd w:id="1555"/>
    </w:p>
    <w:p w14:paraId="4A352876" w14:textId="77777777" w:rsidR="00E12664" w:rsidRDefault="00261FCE">
      <w:pPr>
        <w:pStyle w:val="Bullet1"/>
        <w:numPr>
          <w:ilvl w:val="0"/>
          <w:numId w:val="0"/>
        </w:numPr>
        <w:suppressAutoHyphens/>
        <w:rPr>
          <w:color w:val="auto"/>
        </w:rPr>
      </w:pPr>
      <w:r>
        <w:rPr>
          <w:rFonts w:hint="eastAsia"/>
          <w:color w:val="auto"/>
        </w:rPr>
        <w:t>Select project operators to be assigned to the project for example, holiday lets or visitors centre as part of the</w:t>
      </w:r>
      <w:r>
        <w:rPr>
          <w:rFonts w:eastAsia="SimSun" w:hint="eastAsia"/>
          <w:color w:val="auto"/>
          <w:lang w:val="en-US" w:eastAsia="zh-CN"/>
        </w:rPr>
        <w:t xml:space="preserve"> </w:t>
      </w:r>
      <w:r>
        <w:rPr>
          <w:rFonts w:hint="eastAsia"/>
          <w:color w:val="auto"/>
        </w:rPr>
        <w:t>project development so that they can provide a proposed programme to assist with overall design, staffing levels,</w:t>
      </w:r>
      <w:ins w:id="1556" w:author="Lingyu Zhou" w:date="2024-08-20T21:49:00Z">
        <w:r>
          <w:rPr>
            <w:rFonts w:eastAsiaTheme="minorEastAsia" w:hint="eastAsia"/>
            <w:color w:val="auto"/>
            <w:lang w:eastAsia="zh-CN"/>
          </w:rPr>
          <w:t xml:space="preserve"> </w:t>
        </w:r>
      </w:ins>
      <w:r>
        <w:rPr>
          <w:rFonts w:hint="eastAsia"/>
          <w:color w:val="auto"/>
        </w:rPr>
        <w:t>financial forecasts and overhead costs.  This will allow a more accurate projection of capital works costs and</w:t>
      </w:r>
      <w:r>
        <w:rPr>
          <w:rFonts w:eastAsia="SimSun" w:hint="eastAsia"/>
          <w:color w:val="auto"/>
          <w:lang w:val="en-US" w:eastAsia="zh-CN"/>
        </w:rPr>
        <w:t xml:space="preserve"> </w:t>
      </w:r>
      <w:r>
        <w:rPr>
          <w:rFonts w:hint="eastAsia"/>
          <w:color w:val="auto"/>
        </w:rPr>
        <w:t>potential running costs. </w:t>
      </w:r>
    </w:p>
    <w:p w14:paraId="4A352877" w14:textId="77777777" w:rsidR="00E12664" w:rsidRDefault="00261FCE">
      <w:pPr>
        <w:pStyle w:val="Heading3"/>
      </w:pPr>
      <w:bookmarkStart w:id="1557" w:name="_Toc30772"/>
      <w:bookmarkStart w:id="1558" w:name="_Toc30041"/>
      <w:bookmarkStart w:id="1559" w:name="_Toc6764"/>
      <w:bookmarkStart w:id="1560" w:name="_Toc1564"/>
      <w:r>
        <w:rPr>
          <w:rFonts w:hint="eastAsia"/>
          <w:lang w:eastAsia="zh-CN"/>
        </w:rPr>
        <w:t>organisation</w:t>
      </w:r>
      <w:r>
        <w:rPr>
          <w:rFonts w:hint="eastAsia"/>
        </w:rPr>
        <w:t> MANAGEMENT STRUCTURE</w:t>
      </w:r>
      <w:bookmarkEnd w:id="1557"/>
      <w:bookmarkEnd w:id="1558"/>
      <w:bookmarkEnd w:id="1559"/>
      <w:bookmarkEnd w:id="1560"/>
    </w:p>
    <w:p w14:paraId="4A352878" w14:textId="77777777" w:rsidR="00E12664" w:rsidRDefault="00261FCE">
      <w:pPr>
        <w:pStyle w:val="Bullet1"/>
        <w:numPr>
          <w:ilvl w:val="0"/>
          <w:numId w:val="0"/>
        </w:numPr>
        <w:suppressAutoHyphens/>
        <w:rPr>
          <w:ins w:id="1561" w:author="gwendolyn" w:date="2024-07-07T13:28:00Z"/>
          <w:color w:val="auto"/>
        </w:rPr>
      </w:pPr>
      <w:r>
        <w:rPr>
          <w:rFonts w:hint="eastAsia"/>
          <w:color w:val="auto"/>
        </w:rPr>
        <w:t>Provide provision of the </w:t>
      </w:r>
      <w:r>
        <w:rPr>
          <w:rFonts w:eastAsia="SimSun" w:hint="eastAsia"/>
          <w:color w:val="auto"/>
          <w:lang w:eastAsia="zh-CN"/>
        </w:rPr>
        <w:t>organisation</w:t>
      </w:r>
      <w:r>
        <w:rPr>
          <w:rFonts w:hint="eastAsia"/>
          <w:color w:val="auto"/>
        </w:rPr>
        <w:t>al management structure, project team structure, operator team structure</w:t>
      </w:r>
      <w:r>
        <w:rPr>
          <w:rFonts w:eastAsia="SimSun" w:hint="eastAsia"/>
          <w:color w:val="auto"/>
          <w:lang w:val="en-US" w:eastAsia="zh-CN"/>
        </w:rPr>
        <w:t xml:space="preserve"> </w:t>
      </w:r>
      <w:r>
        <w:rPr>
          <w:rFonts w:hint="eastAsia"/>
          <w:color w:val="auto"/>
        </w:rPr>
        <w:t>and </w:t>
      </w:r>
      <w:r>
        <w:rPr>
          <w:rFonts w:eastAsia="SimSun" w:hint="eastAsia"/>
          <w:color w:val="auto"/>
          <w:lang w:eastAsia="zh-CN"/>
        </w:rPr>
        <w:t>organisation</w:t>
      </w:r>
      <w:r>
        <w:rPr>
          <w:rFonts w:hint="eastAsia"/>
          <w:color w:val="auto"/>
        </w:rPr>
        <w:t> maintenance structure. </w:t>
      </w:r>
    </w:p>
    <w:p w14:paraId="4A352879" w14:textId="77777777" w:rsidR="00E12664" w:rsidRPr="00E12664" w:rsidRDefault="00261FCE" w:rsidP="008E0B84">
      <w:pPr>
        <w:pStyle w:val="Heading3"/>
        <w:numPr>
          <w:ilvl w:val="0"/>
          <w:numId w:val="0"/>
          <w:ins w:id="1562" w:author="gwendolyn" w:date="2024-08-27T15:46:00Z"/>
        </w:numPr>
        <w:suppressAutoHyphens/>
        <w:rPr>
          <w:ins w:id="1563" w:author="gwendolyn" w:date="2024-07-07T13:28:00Z"/>
          <w:lang w:eastAsia="zh-CN"/>
          <w:rPrChange w:id="1564" w:author="gwendolyn" w:date="2024-08-05T14:54:00Z">
            <w:rPr>
              <w:ins w:id="1565" w:author="gwendolyn" w:date="2024-07-07T13:28:00Z"/>
            </w:rPr>
          </w:rPrChange>
        </w:rPr>
      </w:pPr>
      <w:bookmarkStart w:id="1566" w:name="_Toc27216"/>
      <w:bookmarkStart w:id="1567" w:name="_Toc27079"/>
      <w:bookmarkStart w:id="1568" w:name="OLE_LINK14"/>
      <w:bookmarkStart w:id="1569" w:name="_Toc30567"/>
      <w:ins w:id="1570" w:author="gwendolyn" w:date="2024-07-07T13:28:00Z">
        <w:r>
          <w:rPr>
            <w:lang w:eastAsia="zh-CN"/>
            <w:rPrChange w:id="1571" w:author="gwendolyn" w:date="2024-08-05T14:54:00Z">
              <w:rPr/>
            </w:rPrChange>
          </w:rPr>
          <w:t>Integration of Digital Project Management Tools</w:t>
        </w:r>
        <w:bookmarkEnd w:id="1566"/>
        <w:bookmarkEnd w:id="1567"/>
        <w:bookmarkEnd w:id="1568"/>
        <w:bookmarkEnd w:id="1569"/>
      </w:ins>
    </w:p>
    <w:p w14:paraId="4A35287A" w14:textId="77777777" w:rsidR="00E12664" w:rsidRDefault="00261FCE">
      <w:pPr>
        <w:pStyle w:val="Bullet1"/>
        <w:numPr>
          <w:ilvl w:val="0"/>
          <w:numId w:val="0"/>
        </w:numPr>
        <w:suppressAutoHyphens/>
        <w:jc w:val="both"/>
        <w:rPr>
          <w:color w:val="auto"/>
        </w:rPr>
      </w:pPr>
      <w:ins w:id="1572" w:author="gwendolyn" w:date="2024-07-07T13:28:00Z">
        <w:r>
          <w:rPr>
            <w:rFonts w:hint="eastAsia"/>
            <w:color w:val="auto"/>
          </w:rPr>
          <w:t xml:space="preserve">Integrate modern project management software (such as JIRA, Trello, Asana) and collaboration platforms (such as </w:t>
        </w:r>
        <w:bookmarkStart w:id="1573" w:name="OLE_LINK9"/>
        <w:r>
          <w:rPr>
            <w:rFonts w:hint="eastAsia"/>
            <w:color w:val="auto"/>
          </w:rPr>
          <w:t>Slack</w:t>
        </w:r>
      </w:ins>
      <w:bookmarkEnd w:id="1573"/>
      <w:ins w:id="1574" w:author="Lingyu Zhou" w:date="2024-08-20T21:22:00Z">
        <w:r>
          <w:rPr>
            <w:rFonts w:eastAsiaTheme="minorEastAsia" w:hint="eastAsia"/>
            <w:color w:val="auto"/>
            <w:lang w:eastAsia="zh-CN"/>
          </w:rPr>
          <w:t xml:space="preserve"> and</w:t>
        </w:r>
      </w:ins>
      <w:ins w:id="1575" w:author="gwendolyn" w:date="2024-07-07T13:28:00Z">
        <w:del w:id="1576" w:author="Lingyu Zhou" w:date="2024-08-20T21:22:00Z">
          <w:r>
            <w:rPr>
              <w:rFonts w:hint="eastAsia"/>
              <w:color w:val="auto"/>
            </w:rPr>
            <w:delText>,</w:delText>
          </w:r>
        </w:del>
        <w:r>
          <w:rPr>
            <w:rFonts w:hint="eastAsia"/>
            <w:color w:val="auto"/>
          </w:rPr>
          <w:t xml:space="preserve"> Microsoft Teams) to optimize project management processes and enhance team collaboration efficiency.</w:t>
        </w:r>
      </w:ins>
    </w:p>
    <w:p w14:paraId="4A35287B" w14:textId="77777777" w:rsidR="00E12664" w:rsidRDefault="00261FCE">
      <w:pPr>
        <w:pStyle w:val="Heading3"/>
      </w:pPr>
      <w:bookmarkStart w:id="1577" w:name="_Toc26982"/>
      <w:bookmarkStart w:id="1578" w:name="_Toc7190"/>
      <w:bookmarkStart w:id="1579" w:name="_Toc14153"/>
      <w:bookmarkStart w:id="1580" w:name="_Toc11388"/>
      <w:r>
        <w:rPr>
          <w:rFonts w:hint="eastAsia"/>
        </w:rPr>
        <w:t>STRATEGIC GUIDANCE</w:t>
      </w:r>
      <w:bookmarkEnd w:id="1577"/>
      <w:bookmarkEnd w:id="1578"/>
      <w:bookmarkEnd w:id="1579"/>
      <w:bookmarkEnd w:id="1580"/>
    </w:p>
    <w:p w14:paraId="4A35287C" w14:textId="77777777" w:rsidR="00E12664" w:rsidRDefault="00261FCE">
      <w:pPr>
        <w:pStyle w:val="Bullet1"/>
        <w:numPr>
          <w:ilvl w:val="0"/>
          <w:numId w:val="0"/>
        </w:numPr>
        <w:suppressAutoHyphens/>
        <w:jc w:val="both"/>
        <w:rPr>
          <w:color w:val="auto"/>
        </w:rPr>
      </w:pPr>
      <w:r>
        <w:rPr>
          <w:rFonts w:hint="eastAsia"/>
          <w:color w:val="auto"/>
        </w:rPr>
        <w:t>This could be the provision of a steering group to advise internal and external stakeholders of the project</w:t>
      </w:r>
      <w:r>
        <w:rPr>
          <w:rFonts w:eastAsia="SimSun" w:hint="eastAsia"/>
          <w:color w:val="auto"/>
          <w:lang w:val="en-US" w:eastAsia="zh-CN"/>
        </w:rPr>
        <w:t xml:space="preserve"> </w:t>
      </w:r>
      <w:r>
        <w:rPr>
          <w:rFonts w:hint="eastAsia"/>
          <w:color w:val="auto"/>
        </w:rPr>
        <w:t>objectives and to provide guidance on the administration of the completed project within the </w:t>
      </w:r>
      <w:r>
        <w:rPr>
          <w:rFonts w:eastAsia="SimSun" w:hint="eastAsia"/>
          <w:color w:val="auto"/>
          <w:lang w:eastAsia="zh-CN"/>
        </w:rPr>
        <w:t>organisation</w:t>
      </w:r>
      <w:r>
        <w:rPr>
          <w:rFonts w:hint="eastAsia"/>
          <w:color w:val="auto"/>
        </w:rPr>
        <w:t> and</w:t>
      </w:r>
      <w:r>
        <w:rPr>
          <w:rFonts w:eastAsia="SimSun" w:hint="eastAsia"/>
          <w:color w:val="auto"/>
          <w:lang w:val="en-US" w:eastAsia="zh-CN"/>
        </w:rPr>
        <w:t xml:space="preserve"> </w:t>
      </w:r>
      <w:r>
        <w:rPr>
          <w:rFonts w:hint="eastAsia"/>
          <w:color w:val="auto"/>
        </w:rPr>
        <w:t>the management of the operator. </w:t>
      </w:r>
    </w:p>
    <w:p w14:paraId="4A35287D" w14:textId="77777777" w:rsidR="00E12664" w:rsidRDefault="00261FCE">
      <w:pPr>
        <w:pStyle w:val="Heading3"/>
      </w:pPr>
      <w:bookmarkStart w:id="1581" w:name="_Toc21506"/>
      <w:bookmarkStart w:id="1582" w:name="_Toc7266"/>
      <w:bookmarkStart w:id="1583" w:name="_Toc13539"/>
      <w:bookmarkStart w:id="1584" w:name="_Toc7141"/>
      <w:r>
        <w:rPr>
          <w:rFonts w:hint="eastAsia"/>
        </w:rPr>
        <w:t>OPERATOR</w:t>
      </w:r>
      <w:r>
        <w:rPr>
          <w:rFonts w:hint="eastAsia"/>
        </w:rPr>
        <w:t>’</w:t>
      </w:r>
      <w:r>
        <w:rPr>
          <w:rFonts w:hint="eastAsia"/>
        </w:rPr>
        <w:t>S </w:t>
      </w:r>
      <w:r>
        <w:rPr>
          <w:rFonts w:hint="eastAsia"/>
          <w:lang w:eastAsia="zh-CN"/>
        </w:rPr>
        <w:t>organisation</w:t>
      </w:r>
      <w:r>
        <w:rPr>
          <w:rFonts w:hint="eastAsia"/>
        </w:rPr>
        <w:t>AL STRUCTURE</w:t>
      </w:r>
      <w:bookmarkEnd w:id="1581"/>
      <w:bookmarkEnd w:id="1582"/>
      <w:bookmarkEnd w:id="1583"/>
      <w:bookmarkEnd w:id="1584"/>
    </w:p>
    <w:p w14:paraId="4A35287E" w14:textId="77777777" w:rsidR="00E12664" w:rsidRDefault="00261FCE">
      <w:pPr>
        <w:pStyle w:val="Bullet1"/>
        <w:numPr>
          <w:ilvl w:val="0"/>
          <w:numId w:val="0"/>
        </w:numPr>
        <w:suppressAutoHyphens/>
        <w:rPr>
          <w:color w:val="auto"/>
        </w:rPr>
      </w:pPr>
      <w:r>
        <w:rPr>
          <w:rFonts w:hint="eastAsia"/>
          <w:color w:val="auto"/>
        </w:rPr>
        <w:t>This would include anticipated management and staffing levels. </w:t>
      </w:r>
    </w:p>
    <w:p w14:paraId="4A35287F" w14:textId="77777777" w:rsidR="00E12664" w:rsidRDefault="00261FCE">
      <w:pPr>
        <w:pStyle w:val="Heading2"/>
      </w:pPr>
      <w:bookmarkStart w:id="1585" w:name="_Toc21479"/>
      <w:bookmarkStart w:id="1586" w:name="_Toc32566"/>
      <w:bookmarkStart w:id="1587" w:name="_Toc26801"/>
      <w:bookmarkStart w:id="1588" w:name="_Toc8798"/>
      <w:r>
        <w:rPr>
          <w:rFonts w:hint="eastAsia"/>
        </w:rPr>
        <w:t>ASSESSING RISK </w:t>
      </w:r>
      <w:bookmarkEnd w:id="1585"/>
      <w:bookmarkEnd w:id="1586"/>
      <w:bookmarkEnd w:id="1587"/>
      <w:bookmarkEnd w:id="1588"/>
    </w:p>
    <w:p w14:paraId="4A352880" w14:textId="77777777" w:rsidR="00E12664" w:rsidRDefault="00E12664">
      <w:pPr>
        <w:pStyle w:val="Heading2separationline"/>
      </w:pPr>
    </w:p>
    <w:p w14:paraId="4A352881" w14:textId="77777777" w:rsidR="00E12664" w:rsidRDefault="00261FCE">
      <w:pPr>
        <w:pStyle w:val="Heading3"/>
      </w:pPr>
      <w:bookmarkStart w:id="1589" w:name="_Toc17605"/>
      <w:bookmarkStart w:id="1590" w:name="_Toc24745"/>
      <w:bookmarkStart w:id="1591" w:name="_Toc23537"/>
      <w:bookmarkStart w:id="1592" w:name="_Toc20159"/>
      <w:r>
        <w:rPr>
          <w:rFonts w:hint="eastAsia"/>
        </w:rPr>
        <w:t>ELIMINATION OF RISK</w:t>
      </w:r>
      <w:bookmarkEnd w:id="1589"/>
      <w:bookmarkEnd w:id="1590"/>
      <w:bookmarkEnd w:id="1591"/>
      <w:bookmarkEnd w:id="1592"/>
    </w:p>
    <w:p w14:paraId="4A352882" w14:textId="77777777" w:rsidR="00E12664" w:rsidRDefault="00261FCE">
      <w:pPr>
        <w:pStyle w:val="BodyText"/>
        <w:suppressAutoHyphens/>
      </w:pPr>
      <w:r>
        <w:rPr>
          <w:rFonts w:hint="eastAsia"/>
        </w:rPr>
        <w:t>Provide a comprehensive list of items which would eliminate or reduce the risk to the project and its on</w:t>
      </w:r>
      <w:del w:id="1593" w:author="Lingyu Zhou" w:date="2024-08-20T21:22:00Z">
        <w:r>
          <w:rPr>
            <w:rFonts w:hint="eastAsia"/>
          </w:rPr>
          <w:delText> </w:delText>
        </w:r>
      </w:del>
      <w:r>
        <w:rPr>
          <w:rFonts w:hint="eastAsia"/>
        </w:rPr>
        <w:t>going</w:t>
      </w:r>
      <w:r>
        <w:rPr>
          <w:rFonts w:hint="eastAsia"/>
          <w:lang w:val="en-US" w:eastAsia="zh-CN"/>
        </w:rPr>
        <w:t xml:space="preserve"> </w:t>
      </w:r>
      <w:r>
        <w:rPr>
          <w:rFonts w:hint="eastAsia"/>
        </w:rPr>
        <w:t>development: </w:t>
      </w:r>
    </w:p>
    <w:p w14:paraId="4A352883" w14:textId="77777777" w:rsidR="00E12664" w:rsidRDefault="00261FCE">
      <w:pPr>
        <w:pStyle w:val="Bullet1"/>
        <w:suppressAutoHyphens/>
      </w:pPr>
      <w:r>
        <w:rPr>
          <w:rFonts w:hint="eastAsia"/>
        </w:rPr>
        <w:t> Provide a sound business plan; </w:t>
      </w:r>
    </w:p>
    <w:p w14:paraId="4A352884" w14:textId="77777777" w:rsidR="00E12664" w:rsidRDefault="00261FCE">
      <w:pPr>
        <w:pStyle w:val="Bullet1"/>
        <w:suppressAutoHyphens/>
      </w:pPr>
      <w:r>
        <w:rPr>
          <w:rFonts w:hint="eastAsia"/>
        </w:rPr>
        <w:t> Prevent interference </w:t>
      </w:r>
      <w:ins w:id="1594" w:author="灵宇·Caroline" w:date="2024-07-19T09:29:00Z">
        <w:r>
          <w:rPr>
            <w:rFonts w:hint="eastAsia"/>
            <w:lang w:eastAsia="zh"/>
          </w:rPr>
          <w:t>with</w:t>
        </w:r>
      </w:ins>
      <w:del w:id="1595" w:author="灵宇·Caroline" w:date="2024-07-19T09:29:00Z">
        <w:r>
          <w:rPr>
            <w:rFonts w:hint="eastAsia"/>
          </w:rPr>
          <w:delText>to</w:delText>
        </w:r>
      </w:del>
      <w:r>
        <w:rPr>
          <w:rFonts w:hint="eastAsia"/>
        </w:rPr>
        <w:t> the </w:t>
      </w:r>
      <w:r>
        <w:rPr>
          <w:rFonts w:eastAsia="SimSun" w:hint="eastAsia"/>
          <w:lang w:eastAsia="zh-CN"/>
        </w:rPr>
        <w:t>organisation</w:t>
      </w:r>
      <w:ins w:id="1596" w:author="Lingyu Zhou" w:date="2024-08-20T21:23:00Z">
        <w:r>
          <w:rPr>
            <w:rFonts w:eastAsia="SimSun"/>
            <w:lang w:eastAsia="zh-CN"/>
          </w:rPr>
          <w:t>’</w:t>
        </w:r>
      </w:ins>
      <w:r>
        <w:rPr>
          <w:rFonts w:hint="eastAsia"/>
        </w:rPr>
        <w:t>s duties; </w:t>
      </w:r>
    </w:p>
    <w:p w14:paraId="4A352885" w14:textId="77777777" w:rsidR="00E12664" w:rsidRDefault="00261FCE">
      <w:pPr>
        <w:pStyle w:val="Bullet1"/>
        <w:suppressAutoHyphens/>
      </w:pPr>
      <w:r>
        <w:rPr>
          <w:rFonts w:hint="eastAsia"/>
        </w:rPr>
        <w:t> Protect Aids to Navigation (if still operational); </w:t>
      </w:r>
    </w:p>
    <w:p w14:paraId="4A352886" w14:textId="77777777" w:rsidR="00E12664" w:rsidRDefault="00261FCE">
      <w:pPr>
        <w:pStyle w:val="Bullet1"/>
        <w:suppressAutoHyphens/>
      </w:pPr>
      <w:r>
        <w:rPr>
          <w:rFonts w:hint="eastAsia"/>
        </w:rPr>
        <w:t> Provide for future Aids to Navigation; </w:t>
      </w:r>
    </w:p>
    <w:p w14:paraId="4A352887" w14:textId="77777777" w:rsidR="00E12664" w:rsidRDefault="00261FCE">
      <w:pPr>
        <w:pStyle w:val="Bullet1"/>
        <w:suppressAutoHyphens/>
      </w:pPr>
      <w:r>
        <w:rPr>
          <w:rFonts w:hint="eastAsia"/>
        </w:rPr>
        <w:t> Consider building conservation and the environment; </w:t>
      </w:r>
    </w:p>
    <w:p w14:paraId="4A352888" w14:textId="77777777" w:rsidR="00E12664" w:rsidRDefault="00261FCE">
      <w:pPr>
        <w:pStyle w:val="Bullet1"/>
        <w:suppressAutoHyphens/>
      </w:pPr>
      <w:r>
        <w:rPr>
          <w:rFonts w:hint="eastAsia"/>
        </w:rPr>
        <w:t> Consider</w:t>
      </w:r>
      <w:ins w:id="1597" w:author="灵宇·Caroline" w:date="2024-07-19T09:29:00Z">
        <w:r>
          <w:rPr>
            <w:rFonts w:hint="eastAsia"/>
            <w:lang w:eastAsia="zh"/>
          </w:rPr>
          <w:t xml:space="preserve"> the</w:t>
        </w:r>
      </w:ins>
      <w:r>
        <w:rPr>
          <w:rFonts w:hint="eastAsia"/>
        </w:rPr>
        <w:t> historical significance of the lighthouse/property; </w:t>
      </w:r>
    </w:p>
    <w:p w14:paraId="4A352889" w14:textId="77777777" w:rsidR="00E12664" w:rsidRDefault="00261FCE">
      <w:pPr>
        <w:pStyle w:val="Bullet1"/>
        <w:suppressAutoHyphens/>
      </w:pPr>
      <w:r>
        <w:rPr>
          <w:rFonts w:hint="eastAsia"/>
        </w:rPr>
        <w:t> Protect the corporate brand; </w:t>
      </w:r>
    </w:p>
    <w:p w14:paraId="4A35288A" w14:textId="77777777" w:rsidR="00E12664" w:rsidRDefault="00261FCE">
      <w:pPr>
        <w:pStyle w:val="Bullet1"/>
        <w:suppressAutoHyphens/>
      </w:pPr>
      <w:r>
        <w:rPr>
          <w:rFonts w:hint="eastAsia"/>
        </w:rPr>
        <w:t> Engender economic growth and sustainability; </w:t>
      </w:r>
    </w:p>
    <w:p w14:paraId="4A35288B" w14:textId="77777777" w:rsidR="00E12664" w:rsidRDefault="00261FCE">
      <w:pPr>
        <w:pStyle w:val="Bullet1"/>
        <w:suppressAutoHyphens/>
      </w:pPr>
      <w:r>
        <w:rPr>
          <w:rFonts w:hint="eastAsia"/>
        </w:rPr>
        <w:t> Consider public access; </w:t>
      </w:r>
    </w:p>
    <w:p w14:paraId="4A35288C" w14:textId="77777777" w:rsidR="00E12664" w:rsidRDefault="00261FCE">
      <w:pPr>
        <w:pStyle w:val="Bullet1"/>
        <w:suppressAutoHyphens/>
      </w:pPr>
      <w:r>
        <w:rPr>
          <w:rFonts w:hint="eastAsia"/>
        </w:rPr>
        <w:t> Consider disabled access; </w:t>
      </w:r>
    </w:p>
    <w:p w14:paraId="4A35288D" w14:textId="77777777" w:rsidR="00E12664" w:rsidRDefault="00261FCE">
      <w:pPr>
        <w:pStyle w:val="Bullet1"/>
        <w:suppressAutoHyphens/>
      </w:pPr>
      <w:r>
        <w:rPr>
          <w:rFonts w:hint="eastAsia"/>
        </w:rPr>
        <w:t> Consider environmental impact; </w:t>
      </w:r>
    </w:p>
    <w:p w14:paraId="4A35288E" w14:textId="77777777" w:rsidR="00E12664" w:rsidRDefault="00261FCE">
      <w:pPr>
        <w:pStyle w:val="Bullet1"/>
        <w:suppressAutoHyphens/>
      </w:pPr>
      <w:r>
        <w:rPr>
          <w:rFonts w:hint="eastAsia"/>
        </w:rPr>
        <w:t> Consider meteorological impact; </w:t>
      </w:r>
    </w:p>
    <w:p w14:paraId="4A35288F" w14:textId="77777777" w:rsidR="00E12664" w:rsidRDefault="00261FCE">
      <w:pPr>
        <w:pStyle w:val="Bullet1"/>
        <w:suppressAutoHyphens/>
      </w:pPr>
      <w:r>
        <w:rPr>
          <w:rFonts w:hint="eastAsia"/>
        </w:rPr>
        <w:t> Consider security/fire prevention. </w:t>
      </w:r>
    </w:p>
    <w:p w14:paraId="4A352890" w14:textId="77777777" w:rsidR="00E12664" w:rsidRDefault="00261FCE">
      <w:pPr>
        <w:pStyle w:val="Heading3"/>
      </w:pPr>
      <w:bookmarkStart w:id="1598" w:name="_Toc8667"/>
      <w:bookmarkStart w:id="1599" w:name="_Toc19134"/>
      <w:bookmarkStart w:id="1600" w:name="_Toc6290"/>
      <w:bookmarkStart w:id="1601" w:name="_Toc4202"/>
      <w:r>
        <w:rPr>
          <w:rFonts w:hint="eastAsia"/>
        </w:rPr>
        <w:t>RISK ANALYSIS</w:t>
      </w:r>
      <w:bookmarkEnd w:id="1598"/>
      <w:bookmarkEnd w:id="1599"/>
      <w:bookmarkEnd w:id="1600"/>
      <w:bookmarkEnd w:id="1601"/>
    </w:p>
    <w:p w14:paraId="4A352891" w14:textId="77777777" w:rsidR="00E12664" w:rsidRDefault="00261FCE">
      <w:pPr>
        <w:pStyle w:val="BodyText"/>
        <w:suppressAutoHyphens/>
        <w:rPr>
          <w:ins w:id="1602" w:author="gwendolyn" w:date="2024-07-07T13:30:00Z"/>
        </w:rPr>
      </w:pPr>
      <w:r>
        <w:rPr>
          <w:rFonts w:hint="eastAsia"/>
        </w:rPr>
        <w:t>Provide risk analysis which would cover the risk to the </w:t>
      </w:r>
      <w:r>
        <w:rPr>
          <w:rFonts w:eastAsia="SimSun" w:hint="eastAsia"/>
          <w:lang w:eastAsia="zh-CN"/>
        </w:rPr>
        <w:t>organisation</w:t>
      </w:r>
      <w:r>
        <w:rPr>
          <w:rFonts w:hint="eastAsia"/>
        </w:rPr>
        <w:t> in implementing and managing the completedproject for example, planning (listed building consent), financial, environmental, legal, delays etc.</w:t>
      </w:r>
      <w:bookmarkStart w:id="1603" w:name="OLE_LINK15"/>
      <w:ins w:id="1604" w:author="Lingyu Zhou" w:date="2024-08-20T21:23:00Z">
        <w:r>
          <w:rPr>
            <w:rFonts w:eastAsiaTheme="minorEastAsia" w:hint="eastAsia"/>
            <w:lang w:eastAsia="zh-CN"/>
          </w:rPr>
          <w:t xml:space="preserve"> </w:t>
        </w:r>
      </w:ins>
      <w:ins w:id="1605" w:author="gwendolyn" w:date="2024-08-20T16:29:00Z">
        <w:r>
          <w:rPr>
            <w:rFonts w:hint="eastAsia"/>
          </w:rPr>
          <w:t>It is advisable to consider adopting real-time risk management by utilizing real-time risk assessment software</w:t>
        </w:r>
      </w:ins>
      <w:ins w:id="1606" w:author="Lingyu Zhou" w:date="2024-08-20T21:23:00Z">
        <w:r>
          <w:rPr>
            <w:rFonts w:eastAsiaTheme="minorEastAsia" w:hint="eastAsia"/>
            <w:lang w:eastAsia="zh-CN"/>
          </w:rPr>
          <w:t xml:space="preserve"> and</w:t>
        </w:r>
      </w:ins>
      <w:ins w:id="1607" w:author="gwendolyn" w:date="2024-08-20T16:29:00Z">
        <w:del w:id="1608" w:author="Lingyu Zhou" w:date="2024-08-20T21:23:00Z">
          <w:r>
            <w:rPr>
              <w:rFonts w:hint="eastAsia"/>
            </w:rPr>
            <w:delText>,</w:delText>
          </w:r>
        </w:del>
        <w:r>
          <w:rPr>
            <w:rFonts w:hint="eastAsia"/>
          </w:rPr>
          <w:t xml:space="preserve"> dynamically adjusting risk management strategies to ensure timely identification and response to risks throughout the project process.</w:t>
        </w:r>
      </w:ins>
      <w:del w:id="1609" w:author="gwendolyn" w:date="2024-08-20T16:29:00Z">
        <w:r>
          <w:rPr>
            <w:rFonts w:hint="eastAsia"/>
          </w:rPr>
          <w:delText> </w:delText>
        </w:r>
      </w:del>
    </w:p>
    <w:bookmarkEnd w:id="1603"/>
    <w:p w14:paraId="4A352892" w14:textId="77777777" w:rsidR="00E12664" w:rsidRDefault="00E12664">
      <w:pPr>
        <w:pStyle w:val="BodyText"/>
        <w:suppressAutoHyphens/>
        <w:rPr>
          <w:del w:id="1610" w:author="gwendolyn" w:date="2024-08-20T16:28:00Z"/>
        </w:rPr>
      </w:pPr>
    </w:p>
    <w:p w14:paraId="4A352893" w14:textId="77777777" w:rsidR="00E12664" w:rsidRDefault="00261FCE">
      <w:pPr>
        <w:pStyle w:val="Heading3"/>
      </w:pPr>
      <w:bookmarkStart w:id="1611" w:name="_Toc1297"/>
      <w:bookmarkStart w:id="1612" w:name="_Toc14476"/>
      <w:bookmarkStart w:id="1613" w:name="_Toc14611"/>
      <w:bookmarkStart w:id="1614" w:name="_Toc9332"/>
      <w:r>
        <w:rPr>
          <w:rFonts w:hint="eastAsia"/>
        </w:rPr>
        <w:t>PEST ANALYSIS (POLITICAL, ECONOMICAL, SOCIAL, TECHNOLOGICAL) </w:t>
      </w:r>
      <w:bookmarkEnd w:id="1611"/>
      <w:bookmarkEnd w:id="1612"/>
      <w:bookmarkEnd w:id="1613"/>
      <w:bookmarkEnd w:id="1614"/>
    </w:p>
    <w:p w14:paraId="4A352894" w14:textId="77777777" w:rsidR="00E12664" w:rsidRDefault="00261FCE">
      <w:pPr>
        <w:pStyle w:val="BodyText"/>
        <w:suppressAutoHyphens/>
      </w:pPr>
      <w:r>
        <w:rPr>
          <w:rFonts w:hint="eastAsia"/>
        </w:rPr>
        <w:t>Conduct a PEST analysis which examines the political, economic, social and technological influences surrounding</w:t>
      </w:r>
      <w:r>
        <w:rPr>
          <w:rFonts w:eastAsia="SimSun" w:hint="eastAsia"/>
          <w:lang w:val="en-US" w:eastAsia="zh-CN"/>
        </w:rPr>
        <w:t xml:space="preserve"> </w:t>
      </w:r>
      <w:r>
        <w:rPr>
          <w:rFonts w:hint="eastAsia"/>
        </w:rPr>
        <w:t>the project and whether their impact is negative (a threat) or positive (an opportunity). </w:t>
      </w:r>
    </w:p>
    <w:p w14:paraId="4A352895" w14:textId="77777777" w:rsidR="00E12664" w:rsidRDefault="00261FCE">
      <w:pPr>
        <w:pStyle w:val="Heading3"/>
      </w:pPr>
      <w:bookmarkStart w:id="1615" w:name="_Toc9438"/>
      <w:bookmarkStart w:id="1616" w:name="_Toc16364"/>
      <w:bookmarkStart w:id="1617" w:name="_Toc11953"/>
      <w:bookmarkStart w:id="1618" w:name="_Toc5350"/>
      <w:r>
        <w:rPr>
          <w:rFonts w:hint="eastAsia"/>
        </w:rPr>
        <w:t>OPERATIONS RISK ASSESSMENT</w:t>
      </w:r>
      <w:bookmarkEnd w:id="1615"/>
      <w:bookmarkEnd w:id="1616"/>
      <w:bookmarkEnd w:id="1617"/>
      <w:bookmarkEnd w:id="1618"/>
    </w:p>
    <w:p w14:paraId="4A352896" w14:textId="77777777" w:rsidR="00E12664" w:rsidRDefault="00261FCE">
      <w:pPr>
        <w:pStyle w:val="BodyText"/>
        <w:suppressAutoHyphens/>
      </w:pPr>
      <w:r>
        <w:rPr>
          <w:rFonts w:hint="eastAsia"/>
        </w:rPr>
        <w:t>The proposed operators (third party) would provide a risk assessment to cover their own business planning</w:t>
      </w:r>
      <w:r>
        <w:rPr>
          <w:rFonts w:eastAsia="SimSun" w:hint="eastAsia"/>
          <w:lang w:val="en-US" w:eastAsia="zh-CN"/>
        </w:rPr>
        <w:t xml:space="preserve"> </w:t>
      </w:r>
      <w:r>
        <w:rPr>
          <w:rFonts w:hint="eastAsia"/>
        </w:rPr>
        <w:t>process. </w:t>
      </w:r>
    </w:p>
    <w:p w14:paraId="4A352897" w14:textId="77777777" w:rsidR="00E12664" w:rsidRDefault="00261FCE">
      <w:pPr>
        <w:pStyle w:val="BodyText"/>
        <w:suppressAutoHyphens/>
      </w:pPr>
      <w:r>
        <w:rPr>
          <w:rFonts w:hint="eastAsia"/>
        </w:rPr>
        <w:t>The risk to their own business would be reduced by: </w:t>
      </w:r>
    </w:p>
    <w:p w14:paraId="4A352898" w14:textId="77777777" w:rsidR="00E12664" w:rsidRDefault="00261FCE">
      <w:pPr>
        <w:pStyle w:val="Bullet1"/>
        <w:suppressAutoHyphens/>
      </w:pPr>
      <w:r>
        <w:rPr>
          <w:rFonts w:hint="eastAsia"/>
        </w:rPr>
        <w:t> Preparing a legal document for </w:t>
      </w:r>
      <w:ins w:id="1619" w:author="灵宇·Caroline" w:date="2024-07-19T09:41:00Z">
        <w:r>
          <w:rPr>
            <w:rFonts w:hint="eastAsia"/>
            <w:lang w:eastAsia="zh"/>
          </w:rPr>
          <w:t xml:space="preserve">a </w:t>
        </w:r>
      </w:ins>
      <w:r>
        <w:rPr>
          <w:rFonts w:hint="eastAsia"/>
        </w:rPr>
        <w:t>partnership or Limited Company; </w:t>
      </w:r>
    </w:p>
    <w:p w14:paraId="4A352899" w14:textId="77777777" w:rsidR="00E12664" w:rsidRDefault="00261FCE">
      <w:pPr>
        <w:pStyle w:val="Bullet1"/>
        <w:suppressAutoHyphens/>
      </w:pPr>
      <w:r>
        <w:rPr>
          <w:rFonts w:hint="eastAsia"/>
        </w:rPr>
        <w:t> Providing insurance cover for sickness/death of operators; </w:t>
      </w:r>
    </w:p>
    <w:p w14:paraId="4A35289A" w14:textId="77777777" w:rsidR="00E12664" w:rsidRDefault="00261FCE">
      <w:pPr>
        <w:pStyle w:val="Bullet1"/>
        <w:suppressAutoHyphens/>
      </w:pPr>
      <w:r>
        <w:rPr>
          <w:rFonts w:hint="eastAsia"/>
        </w:rPr>
        <w:t> Providing insurance cover for financial risks to the owner; </w:t>
      </w:r>
    </w:p>
    <w:p w14:paraId="4A35289B" w14:textId="77777777" w:rsidR="00E12664" w:rsidRDefault="00261FCE">
      <w:pPr>
        <w:pStyle w:val="Bullet1"/>
        <w:suppressAutoHyphens/>
      </w:pPr>
      <w:r>
        <w:rPr>
          <w:rFonts w:hint="eastAsia"/>
        </w:rPr>
        <w:t> Appointing other managers and developing them to be able to care for the site; </w:t>
      </w:r>
    </w:p>
    <w:p w14:paraId="4A35289C" w14:textId="77777777" w:rsidR="00E12664" w:rsidRDefault="00261FCE">
      <w:pPr>
        <w:pStyle w:val="Bullet1"/>
        <w:suppressAutoHyphens/>
        <w:rPr>
          <w:ins w:id="1620" w:author="gwendolyn" w:date="2024-07-07T13:36:00Z"/>
        </w:rPr>
      </w:pPr>
      <w:r>
        <w:rPr>
          <w:rFonts w:hint="eastAsia"/>
        </w:rPr>
        <w:t> Full standard operating procedures</w:t>
      </w:r>
      <w:ins w:id="1621" w:author="灵宇·Caroline" w:date="2024-07-19T09:30:00Z">
        <w:r>
          <w:rPr>
            <w:rFonts w:hint="eastAsia"/>
            <w:lang w:eastAsia="zh"/>
          </w:rPr>
          <w:t xml:space="preserve"> are</w:t>
        </w:r>
      </w:ins>
      <w:r>
        <w:rPr>
          <w:rFonts w:hint="eastAsia"/>
        </w:rPr>
        <w:t> clearly written out for all aspects of the </w:t>
      </w:r>
      <w:r>
        <w:rPr>
          <w:rFonts w:eastAsia="SimSun" w:hint="eastAsia"/>
          <w:lang w:eastAsia="zh-CN"/>
        </w:rPr>
        <w:t>organisation</w:t>
      </w:r>
      <w:r>
        <w:rPr>
          <w:rFonts w:hint="eastAsia"/>
        </w:rPr>
        <w:t>. </w:t>
      </w:r>
    </w:p>
    <w:p w14:paraId="4A35289D" w14:textId="77777777" w:rsidR="00E12664" w:rsidRDefault="00261FCE">
      <w:pPr>
        <w:pStyle w:val="Bullet1"/>
        <w:suppressAutoHyphens/>
        <w:jc w:val="both"/>
      </w:pPr>
      <w:ins w:id="1622" w:author="gwendolyn" w:date="2024-07-07T13:37:00Z">
        <w:r>
          <w:rPr>
            <w:rFonts w:eastAsia="SimSun" w:hint="eastAsia"/>
            <w:lang w:val="en-US" w:eastAsia="zh-CN"/>
          </w:rPr>
          <w:t xml:space="preserve">      </w:t>
        </w:r>
      </w:ins>
      <w:bookmarkStart w:id="1623" w:name="OLE_LINK16"/>
      <w:ins w:id="1624" w:author="gwendolyn" w:date="2024-07-07T13:36:00Z">
        <w:r>
          <w:rPr>
            <w:rFonts w:hint="eastAsia"/>
          </w:rPr>
          <w:t>Incorporate an Integrated Health, Safety, and Environment (HSE) management system, combining IoT devices for real-time monitoring of the working environment to ensure safety during project construction and operation phases, reducing the occurrence of accidents.</w:t>
        </w:r>
      </w:ins>
      <w:bookmarkEnd w:id="1623"/>
    </w:p>
    <w:p w14:paraId="4A35289E" w14:textId="77777777" w:rsidR="00E12664" w:rsidRDefault="00261FCE">
      <w:pPr>
        <w:pStyle w:val="Heading2"/>
      </w:pPr>
      <w:bookmarkStart w:id="1625" w:name="_Toc20825"/>
      <w:bookmarkStart w:id="1626" w:name="_Toc21686"/>
      <w:bookmarkStart w:id="1627" w:name="_Toc20906"/>
      <w:bookmarkStart w:id="1628" w:name="_Toc22221"/>
      <w:r>
        <w:rPr>
          <w:rFonts w:hint="eastAsia"/>
        </w:rPr>
        <w:t>MONITORING AND EVALUATION OF THE PROJECT </w:t>
      </w:r>
      <w:bookmarkEnd w:id="1625"/>
      <w:bookmarkEnd w:id="1626"/>
      <w:bookmarkEnd w:id="1627"/>
      <w:bookmarkEnd w:id="1628"/>
    </w:p>
    <w:p w14:paraId="4A35289F" w14:textId="77777777" w:rsidR="00E12664" w:rsidRDefault="00E12664">
      <w:pPr>
        <w:pStyle w:val="Heading2separationline"/>
      </w:pPr>
    </w:p>
    <w:p w14:paraId="4A3528A0" w14:textId="77777777" w:rsidR="00E12664" w:rsidRDefault="00261FCE">
      <w:pPr>
        <w:pStyle w:val="Heading3"/>
      </w:pPr>
      <w:bookmarkStart w:id="1629" w:name="_Toc10507"/>
      <w:bookmarkStart w:id="1630" w:name="_Toc21684"/>
      <w:bookmarkStart w:id="1631" w:name="_Toc11562"/>
      <w:bookmarkStart w:id="1632" w:name="_Toc19606"/>
      <w:r>
        <w:rPr>
          <w:rFonts w:hint="eastAsia"/>
        </w:rPr>
        <w:t>MONITORING</w:t>
      </w:r>
      <w:bookmarkEnd w:id="1629"/>
      <w:bookmarkEnd w:id="1630"/>
      <w:bookmarkEnd w:id="1631"/>
      <w:bookmarkEnd w:id="1632"/>
    </w:p>
    <w:p w14:paraId="4A3528A1" w14:textId="77777777" w:rsidR="00E12664" w:rsidRDefault="00261FCE">
      <w:pPr>
        <w:pStyle w:val="BodyText"/>
        <w:suppressAutoHyphens/>
      </w:pPr>
      <w:r>
        <w:rPr>
          <w:rFonts w:hint="eastAsia"/>
        </w:rPr>
        <w:t>The Project Manager appointed would develop and implement the phases of the project work, and undertake full </w:t>
      </w:r>
    </w:p>
    <w:p w14:paraId="4A3528A2" w14:textId="77777777" w:rsidR="00E12664" w:rsidRDefault="00261FCE">
      <w:pPr>
        <w:pStyle w:val="BodyText"/>
        <w:suppressAutoHyphens/>
      </w:pPr>
      <w:r>
        <w:rPr>
          <w:rFonts w:hint="eastAsia"/>
        </w:rPr>
        <w:t>monitoring of the project to completion, including supplier assessment, quality supervision; progress and financialtracking (see Project Management Procedure/ Strategy ‐ Section 2). </w:t>
      </w:r>
    </w:p>
    <w:p w14:paraId="4A3528A3" w14:textId="77777777" w:rsidR="00E12664" w:rsidRDefault="00261FCE">
      <w:pPr>
        <w:pStyle w:val="Heading3"/>
      </w:pPr>
      <w:bookmarkStart w:id="1633" w:name="_Toc2014"/>
      <w:bookmarkStart w:id="1634" w:name="_Toc27357"/>
      <w:bookmarkStart w:id="1635" w:name="_Toc3951"/>
      <w:bookmarkStart w:id="1636" w:name="_Toc6450"/>
      <w:r>
        <w:rPr>
          <w:rFonts w:hint="eastAsia"/>
        </w:rPr>
        <w:t>EVALUATION</w:t>
      </w:r>
      <w:bookmarkEnd w:id="1633"/>
      <w:bookmarkEnd w:id="1634"/>
      <w:bookmarkEnd w:id="1635"/>
      <w:bookmarkEnd w:id="1636"/>
    </w:p>
    <w:p w14:paraId="4A3528A4" w14:textId="77777777" w:rsidR="00E12664" w:rsidRDefault="00261FCE">
      <w:pPr>
        <w:pStyle w:val="BodyText"/>
        <w:suppressAutoHyphens/>
      </w:pPr>
      <w:r>
        <w:rPr>
          <w:rFonts w:hint="eastAsia"/>
        </w:rPr>
        <w:t>The Project Board will undertake an ongoing evaluation of the progress of the project, based on monthly progress reports and site visits when considered appropriate. </w:t>
      </w:r>
    </w:p>
    <w:p w14:paraId="4A3528A5" w14:textId="77777777" w:rsidR="00E12664" w:rsidRDefault="00261FCE">
      <w:pPr>
        <w:pStyle w:val="BodyText"/>
        <w:suppressAutoHyphens/>
      </w:pPr>
      <w:r>
        <w:rPr>
          <w:rFonts w:hint="eastAsia"/>
        </w:rPr>
        <w:t>The main contractor responsible for the site works will be subject to a defects liability period from practical</w:t>
      </w:r>
      <w:r>
        <w:rPr>
          <w:rFonts w:eastAsia="SimSun" w:hint="eastAsia"/>
          <w:lang w:val="en-US" w:eastAsia="zh-CN"/>
        </w:rPr>
        <w:t xml:space="preserve"> </w:t>
      </w:r>
      <w:r>
        <w:rPr>
          <w:rFonts w:hint="eastAsia"/>
        </w:rPr>
        <w:t>completion.  All installed purchased equipment will be subject to normal manufacturers</w:t>
      </w:r>
      <w:ins w:id="1637" w:author="灵宇·Caroline" w:date="2024-07-19T09:31:00Z">
        <w:r>
          <w:rPr>
            <w:rFonts w:hint="eastAsia"/>
            <w:lang w:eastAsia="zh"/>
          </w:rPr>
          <w:t>'</w:t>
        </w:r>
      </w:ins>
      <w:r>
        <w:rPr>
          <w:rFonts w:hint="eastAsia"/>
        </w:rPr>
        <w:t> or suppliers' warranties. </w:t>
      </w:r>
    </w:p>
    <w:p w14:paraId="4A3528A6" w14:textId="77777777" w:rsidR="00E12664" w:rsidRDefault="00261FCE">
      <w:pPr>
        <w:pStyle w:val="BodyText"/>
        <w:suppressAutoHyphens/>
      </w:pPr>
      <w:r>
        <w:rPr>
          <w:rFonts w:hint="eastAsia"/>
        </w:rPr>
        <w:t>The Project Board and the Project Manager will undertake a snagging examination of the project on practical</w:t>
      </w:r>
      <w:r>
        <w:rPr>
          <w:rFonts w:eastAsia="SimSun" w:hint="eastAsia"/>
          <w:lang w:val="en-US" w:eastAsia="zh-CN"/>
        </w:rPr>
        <w:t xml:space="preserve"> </w:t>
      </w:r>
      <w:r>
        <w:rPr>
          <w:rFonts w:hint="eastAsia"/>
        </w:rPr>
        <w:t>completion, and a further evaluation on final completion to ensure that it meets the high standards set by the</w:t>
      </w:r>
      <w:r>
        <w:rPr>
          <w:rFonts w:eastAsia="SimSun" w:hint="eastAsia"/>
          <w:lang w:val="en-US" w:eastAsia="zh-CN"/>
        </w:rPr>
        <w:t xml:space="preserve"> </w:t>
      </w:r>
      <w:r>
        <w:rPr>
          <w:rFonts w:hint="eastAsia"/>
        </w:rPr>
        <w:t>project specification. </w:t>
      </w:r>
    </w:p>
    <w:p w14:paraId="4A3528A7" w14:textId="77777777" w:rsidR="00E12664" w:rsidRDefault="00261FCE">
      <w:pPr>
        <w:pStyle w:val="BodyText"/>
        <w:suppressAutoHyphens/>
      </w:pPr>
      <w:r>
        <w:rPr>
          <w:rFonts w:hint="eastAsia"/>
        </w:rPr>
        <w:t>The appointed Operator will be kept informed of progress during the construction programme, will be involved in the assessment of the works during the equipment installation phase, and will be consulted during the snagging</w:t>
      </w:r>
      <w:r>
        <w:rPr>
          <w:rFonts w:eastAsia="SimSun" w:hint="eastAsia"/>
          <w:lang w:val="en-US" w:eastAsia="zh-CN"/>
        </w:rPr>
        <w:t xml:space="preserve"> </w:t>
      </w:r>
      <w:r>
        <w:rPr>
          <w:rFonts w:hint="eastAsia"/>
        </w:rPr>
        <w:t>and final evaluation. </w:t>
      </w:r>
    </w:p>
    <w:p w14:paraId="4A3528A8" w14:textId="77777777" w:rsidR="00E12664" w:rsidRDefault="00261FCE">
      <w:pPr>
        <w:pStyle w:val="BodyText"/>
        <w:suppressAutoHyphens/>
      </w:pPr>
      <w:r>
        <w:rPr>
          <w:rFonts w:hint="eastAsia"/>
        </w:rPr>
        <w:t>Appropriate feedback will be provided to the </w:t>
      </w:r>
      <w:r>
        <w:rPr>
          <w:rFonts w:eastAsia="SimSun" w:hint="eastAsia"/>
          <w:lang w:eastAsia="zh-CN"/>
        </w:rPr>
        <w:t>organisation</w:t>
      </w:r>
      <w:ins w:id="1638" w:author="Lingyu Zhou" w:date="2024-08-20T21:24:00Z">
        <w:r>
          <w:rPr>
            <w:rFonts w:eastAsia="SimSun"/>
            <w:lang w:eastAsia="zh-CN"/>
          </w:rPr>
          <w:t>’</w:t>
        </w:r>
      </w:ins>
      <w:r>
        <w:rPr>
          <w:rFonts w:hint="eastAsia"/>
        </w:rPr>
        <w:t>s</w:t>
      </w:r>
      <w:ins w:id="1639" w:author="灵宇·Caroline" w:date="2024-07-19T09:30:00Z">
        <w:del w:id="1640" w:author="Lingyu Zhou" w:date="2024-08-20T21:24:00Z">
          <w:r>
            <w:rPr>
              <w:rFonts w:hint="eastAsia"/>
              <w:lang w:eastAsia="zh"/>
            </w:rPr>
            <w:delText>'</w:delText>
          </w:r>
        </w:del>
      </w:ins>
      <w:r>
        <w:rPr>
          <w:rFonts w:hint="eastAsia"/>
        </w:rPr>
        <w:t> Finance Department so as to provide sufficient</w:t>
      </w:r>
      <w:r>
        <w:rPr>
          <w:rFonts w:eastAsia="SimSun" w:hint="eastAsia"/>
          <w:lang w:val="en-US" w:eastAsia="zh-CN"/>
        </w:rPr>
        <w:t xml:space="preserve"> </w:t>
      </w:r>
      <w:r>
        <w:rPr>
          <w:rFonts w:hint="eastAsia"/>
        </w:rPr>
        <w:t>information as required by the </w:t>
      </w:r>
      <w:r>
        <w:rPr>
          <w:rFonts w:eastAsia="SimSun" w:hint="eastAsia"/>
          <w:lang w:eastAsia="zh-CN"/>
        </w:rPr>
        <w:t>organisation</w:t>
      </w:r>
      <w:r>
        <w:rPr>
          <w:rFonts w:hint="eastAsia"/>
        </w:rPr>
        <w:t>/ project board and or external funding process. </w:t>
      </w:r>
    </w:p>
    <w:p w14:paraId="4A3528A9" w14:textId="77777777" w:rsidR="00E12664" w:rsidRDefault="00261FCE">
      <w:pPr>
        <w:pStyle w:val="BodyText"/>
        <w:suppressAutoHyphens/>
      </w:pPr>
      <w:r>
        <w:rPr>
          <w:rFonts w:hint="eastAsia"/>
        </w:rPr>
        <w:t>The external grant aid provider (if applicable) will be kept informed of </w:t>
      </w:r>
      <w:ins w:id="1641" w:author="灵宇·Caroline" w:date="2024-07-19T09:30:00Z">
        <w:r>
          <w:rPr>
            <w:rFonts w:hint="eastAsia"/>
            <w:lang w:eastAsia="zh"/>
          </w:rPr>
          <w:t xml:space="preserve">the </w:t>
        </w:r>
      </w:ins>
      <w:r>
        <w:rPr>
          <w:rFonts w:hint="eastAsia"/>
        </w:rPr>
        <w:t>progress of the project following</w:t>
      </w:r>
      <w:r>
        <w:rPr>
          <w:rFonts w:eastAsia="SimSun" w:hint="eastAsia"/>
          <w:lang w:val="en-US" w:eastAsia="zh-CN"/>
        </w:rPr>
        <w:t xml:space="preserve"> </w:t>
      </w:r>
      <w:r>
        <w:rPr>
          <w:rFonts w:hint="eastAsia"/>
        </w:rPr>
        <w:t>implementation of the plan on handover to the selected Operator. </w:t>
      </w:r>
    </w:p>
    <w:p w14:paraId="4A3528AA" w14:textId="77777777" w:rsidR="00E12664" w:rsidRDefault="00261FCE">
      <w:pPr>
        <w:pStyle w:val="Heading1"/>
      </w:pPr>
      <w:bookmarkStart w:id="1642" w:name="_Toc23579"/>
      <w:bookmarkStart w:id="1643" w:name="_Toc24874"/>
      <w:bookmarkStart w:id="1644" w:name="_Toc31490"/>
      <w:bookmarkStart w:id="1645" w:name="_Toc18471"/>
      <w:r>
        <w:rPr>
          <w:rFonts w:hint="eastAsia"/>
        </w:rPr>
        <w:t>PROJECT DOCUMENTS </w:t>
      </w:r>
      <w:bookmarkEnd w:id="1642"/>
      <w:bookmarkEnd w:id="1643"/>
      <w:bookmarkEnd w:id="1644"/>
      <w:bookmarkEnd w:id="1645"/>
    </w:p>
    <w:p w14:paraId="4A3528AB" w14:textId="77777777" w:rsidR="00E12664" w:rsidRDefault="00E12664">
      <w:pPr>
        <w:pStyle w:val="Heading1separationline"/>
      </w:pPr>
    </w:p>
    <w:p w14:paraId="4A3528AC" w14:textId="77777777" w:rsidR="00E12664" w:rsidRDefault="00261FCE">
      <w:pPr>
        <w:pStyle w:val="Heading2"/>
      </w:pPr>
      <w:bookmarkStart w:id="1646" w:name="_Toc28434"/>
      <w:bookmarkStart w:id="1647" w:name="_Toc16563"/>
      <w:bookmarkStart w:id="1648" w:name="_Toc18328"/>
      <w:bookmarkStart w:id="1649" w:name="_Toc24799"/>
      <w:r>
        <w:rPr>
          <w:rFonts w:hint="eastAsia"/>
        </w:rPr>
        <w:t>LIST OF DOCUMENTS </w:t>
      </w:r>
      <w:bookmarkEnd w:id="1646"/>
      <w:bookmarkEnd w:id="1647"/>
      <w:bookmarkEnd w:id="1648"/>
      <w:bookmarkEnd w:id="1649"/>
    </w:p>
    <w:p w14:paraId="4A3528AD" w14:textId="77777777" w:rsidR="00E12664" w:rsidRDefault="00E12664">
      <w:pPr>
        <w:pStyle w:val="Heading2separationline"/>
      </w:pPr>
    </w:p>
    <w:p w14:paraId="4A3528AE" w14:textId="77777777" w:rsidR="00E12664" w:rsidRDefault="00261FCE">
      <w:pPr>
        <w:pStyle w:val="BodyText"/>
        <w:suppressAutoHyphens/>
      </w:pPr>
      <w:r>
        <w:rPr>
          <w:rFonts w:hint="eastAsia"/>
        </w:rPr>
        <w:t>A selection of documents required for internal and/or external grant aid provider management and assessment</w:t>
      </w:r>
      <w:r>
        <w:rPr>
          <w:rFonts w:eastAsia="SimSun" w:hint="eastAsia"/>
          <w:lang w:val="en-US" w:eastAsia="zh-CN"/>
        </w:rPr>
        <w:t xml:space="preserve"> </w:t>
      </w:r>
      <w:r>
        <w:rPr>
          <w:rFonts w:hint="eastAsia"/>
        </w:rPr>
        <w:t>includes: </w:t>
      </w:r>
    </w:p>
    <w:p w14:paraId="4A3528AF" w14:textId="77777777" w:rsidR="00E12664" w:rsidRDefault="00261FCE">
      <w:pPr>
        <w:pStyle w:val="BodyText"/>
        <w:numPr>
          <w:ilvl w:val="0"/>
          <w:numId w:val="19"/>
        </w:numPr>
        <w:suppressAutoHyphens/>
      </w:pPr>
      <w:r>
        <w:rPr>
          <w:rFonts w:hint="eastAsia"/>
        </w:rPr>
        <w:t>Mandate. </w:t>
      </w:r>
    </w:p>
    <w:p w14:paraId="4A3528B0" w14:textId="77777777" w:rsidR="00E12664" w:rsidRDefault="00261FCE">
      <w:pPr>
        <w:pStyle w:val="BodyText"/>
        <w:numPr>
          <w:ilvl w:val="0"/>
          <w:numId w:val="19"/>
        </w:numPr>
        <w:suppressAutoHyphens/>
      </w:pPr>
      <w:r>
        <w:rPr>
          <w:rFonts w:hint="eastAsia"/>
        </w:rPr>
        <w:t>Brief. </w:t>
      </w:r>
    </w:p>
    <w:p w14:paraId="4A3528B1" w14:textId="77777777" w:rsidR="00E12664" w:rsidRDefault="00261FCE">
      <w:pPr>
        <w:pStyle w:val="BodyText"/>
        <w:numPr>
          <w:ilvl w:val="0"/>
          <w:numId w:val="19"/>
        </w:numPr>
        <w:suppressAutoHyphens/>
      </w:pPr>
      <w:r>
        <w:rPr>
          <w:rFonts w:hint="eastAsia"/>
        </w:rPr>
        <w:t>Project Initiation Document. </w:t>
      </w:r>
    </w:p>
    <w:p w14:paraId="4A3528B2" w14:textId="77777777" w:rsidR="00E12664" w:rsidRDefault="00261FCE">
      <w:pPr>
        <w:pStyle w:val="BodyText"/>
        <w:numPr>
          <w:ilvl w:val="0"/>
          <w:numId w:val="19"/>
        </w:numPr>
        <w:suppressAutoHyphens/>
      </w:pPr>
      <w:r>
        <w:rPr>
          <w:rFonts w:hint="eastAsia"/>
        </w:rPr>
        <w:t>Project Board Reports. </w:t>
      </w:r>
    </w:p>
    <w:p w14:paraId="4A3528B3" w14:textId="77777777" w:rsidR="00E12664" w:rsidRDefault="00261FCE">
      <w:pPr>
        <w:pStyle w:val="BodyText"/>
        <w:numPr>
          <w:ilvl w:val="0"/>
          <w:numId w:val="19"/>
        </w:numPr>
        <w:suppressAutoHyphens/>
      </w:pPr>
      <w:r>
        <w:rPr>
          <w:rFonts w:hint="eastAsia"/>
        </w:rPr>
        <w:t>Location Plan. </w:t>
      </w:r>
    </w:p>
    <w:p w14:paraId="4A3528B4" w14:textId="77777777" w:rsidR="00E12664" w:rsidRDefault="00261FCE">
      <w:pPr>
        <w:pStyle w:val="BodyText"/>
        <w:numPr>
          <w:ilvl w:val="0"/>
          <w:numId w:val="19"/>
        </w:numPr>
        <w:suppressAutoHyphens/>
      </w:pPr>
      <w:r>
        <w:rPr>
          <w:rFonts w:hint="eastAsia"/>
        </w:rPr>
        <w:t>Proposed Plan (for example Conservation and/or Conversion Work). </w:t>
      </w:r>
    </w:p>
    <w:p w14:paraId="4A3528B5" w14:textId="77777777" w:rsidR="00E12664" w:rsidRDefault="00261FCE">
      <w:pPr>
        <w:pStyle w:val="BodyText"/>
        <w:numPr>
          <w:ilvl w:val="0"/>
          <w:numId w:val="19"/>
        </w:numPr>
        <w:suppressAutoHyphens/>
      </w:pPr>
      <w:r>
        <w:rPr>
          <w:rFonts w:hint="eastAsia"/>
        </w:rPr>
        <w:t>Programme for the Works. </w:t>
      </w:r>
    </w:p>
    <w:p w14:paraId="4A3528B6" w14:textId="77777777" w:rsidR="00E12664" w:rsidRDefault="00261FCE">
      <w:pPr>
        <w:pStyle w:val="BodyText"/>
        <w:numPr>
          <w:ilvl w:val="0"/>
          <w:numId w:val="19"/>
        </w:numPr>
        <w:suppressAutoHyphens/>
      </w:pPr>
      <w:r>
        <w:rPr>
          <w:rFonts w:hint="eastAsia"/>
        </w:rPr>
        <w:t>Project – Summary of Cost. </w:t>
      </w:r>
    </w:p>
    <w:p w14:paraId="4A3528B7" w14:textId="77777777" w:rsidR="00E12664" w:rsidRDefault="00261FCE">
      <w:pPr>
        <w:pStyle w:val="BodyText"/>
        <w:numPr>
          <w:ilvl w:val="0"/>
          <w:numId w:val="19"/>
        </w:numPr>
        <w:suppressAutoHyphens/>
      </w:pPr>
      <w:r>
        <w:rPr>
          <w:rFonts w:hint="eastAsia"/>
        </w:rPr>
        <w:t>Summary of Building Work Costs. </w:t>
      </w:r>
    </w:p>
    <w:p w14:paraId="4A3528B8" w14:textId="77777777" w:rsidR="00E12664" w:rsidRDefault="00261FCE">
      <w:pPr>
        <w:pStyle w:val="BodyText"/>
        <w:numPr>
          <w:ilvl w:val="0"/>
          <w:numId w:val="19"/>
        </w:numPr>
        <w:suppressAutoHyphens/>
      </w:pPr>
      <w:r>
        <w:rPr>
          <w:rFonts w:hint="eastAsia"/>
        </w:rPr>
        <w:t>Management </w:t>
      </w:r>
      <w:r>
        <w:rPr>
          <w:rFonts w:eastAsia="SimSun" w:hint="eastAsia"/>
          <w:lang w:eastAsia="zh-CN"/>
        </w:rPr>
        <w:t>organisation</w:t>
      </w:r>
      <w:r>
        <w:rPr>
          <w:rFonts w:hint="eastAsia"/>
        </w:rPr>
        <w:t> (the project). </w:t>
      </w:r>
    </w:p>
    <w:p w14:paraId="4A3528B9" w14:textId="77777777" w:rsidR="00E12664" w:rsidRDefault="00261FCE">
      <w:pPr>
        <w:pStyle w:val="BodyText"/>
        <w:numPr>
          <w:ilvl w:val="0"/>
          <w:numId w:val="19"/>
        </w:numPr>
        <w:suppressAutoHyphens/>
      </w:pPr>
      <w:r>
        <w:rPr>
          <w:rFonts w:hint="eastAsia"/>
        </w:rPr>
        <w:t>Operator’s Proposed </w:t>
      </w:r>
      <w:r>
        <w:rPr>
          <w:rFonts w:eastAsia="SimSun" w:hint="eastAsia"/>
          <w:lang w:eastAsia="zh-CN"/>
        </w:rPr>
        <w:t>organisation</w:t>
      </w:r>
      <w:r>
        <w:rPr>
          <w:rFonts w:hint="eastAsia"/>
        </w:rPr>
        <w:t>al Program. </w:t>
      </w:r>
    </w:p>
    <w:p w14:paraId="4A3528BA" w14:textId="77777777" w:rsidR="00E12664" w:rsidRDefault="00261FCE">
      <w:pPr>
        <w:pStyle w:val="BodyText"/>
        <w:numPr>
          <w:ilvl w:val="0"/>
          <w:numId w:val="19"/>
        </w:numPr>
        <w:suppressAutoHyphens/>
      </w:pPr>
      <w:r>
        <w:rPr>
          <w:rFonts w:hint="eastAsia"/>
        </w:rPr>
        <w:t>Operator’s Information – (spreadsheet, Programme, Staffing, Cash Flow). </w:t>
      </w:r>
    </w:p>
    <w:p w14:paraId="4A3528BB" w14:textId="77777777" w:rsidR="00E12664" w:rsidRDefault="00261FCE">
      <w:pPr>
        <w:pStyle w:val="BodyText"/>
        <w:numPr>
          <w:ilvl w:val="0"/>
          <w:numId w:val="19"/>
        </w:numPr>
        <w:suppressAutoHyphens/>
      </w:pPr>
      <w:r>
        <w:rPr>
          <w:rFonts w:hint="eastAsia"/>
        </w:rPr>
        <w:t>Educational Plan (including National Curriculum). </w:t>
      </w:r>
    </w:p>
    <w:p w14:paraId="4A3528BC" w14:textId="77777777" w:rsidR="00E12664" w:rsidRDefault="00261FCE">
      <w:pPr>
        <w:pStyle w:val="BodyText"/>
        <w:numPr>
          <w:ilvl w:val="0"/>
          <w:numId w:val="19"/>
        </w:numPr>
        <w:suppressAutoHyphens/>
      </w:pPr>
      <w:r>
        <w:rPr>
          <w:rFonts w:hint="eastAsia"/>
        </w:rPr>
        <w:t>Forecasts and Profit &amp; Loss Account. </w:t>
      </w:r>
    </w:p>
    <w:p w14:paraId="4A3528BD" w14:textId="77777777" w:rsidR="00E12664" w:rsidRDefault="00261FCE">
      <w:pPr>
        <w:pStyle w:val="BodyText"/>
        <w:numPr>
          <w:ilvl w:val="0"/>
          <w:numId w:val="19"/>
        </w:numPr>
        <w:suppressAutoHyphens/>
      </w:pPr>
      <w:r>
        <w:rPr>
          <w:rFonts w:hint="eastAsia"/>
        </w:rPr>
        <w:t>Audience Development Plan. </w:t>
      </w:r>
    </w:p>
    <w:p w14:paraId="4A3528BE" w14:textId="77777777" w:rsidR="00E12664" w:rsidRDefault="00261FCE">
      <w:pPr>
        <w:pStyle w:val="BodyText"/>
        <w:numPr>
          <w:ilvl w:val="0"/>
          <w:numId w:val="19"/>
        </w:numPr>
        <w:suppressAutoHyphens/>
      </w:pPr>
      <w:r>
        <w:rPr>
          <w:rFonts w:hint="eastAsia"/>
        </w:rPr>
        <w:t>Access Plan. </w:t>
      </w:r>
    </w:p>
    <w:p w14:paraId="4A3528BF" w14:textId="77777777" w:rsidR="00E12664" w:rsidRDefault="00261FCE">
      <w:pPr>
        <w:pStyle w:val="BodyText"/>
        <w:numPr>
          <w:ilvl w:val="0"/>
          <w:numId w:val="19"/>
        </w:numPr>
        <w:suppressAutoHyphens/>
      </w:pPr>
      <w:r>
        <w:rPr>
          <w:rFonts w:hint="eastAsia"/>
        </w:rPr>
        <w:t>Conservation Management Plan. </w:t>
      </w:r>
    </w:p>
    <w:p w14:paraId="4A3528C0" w14:textId="77777777" w:rsidR="00E12664" w:rsidRDefault="00261FCE">
      <w:pPr>
        <w:pStyle w:val="BodyText"/>
        <w:numPr>
          <w:ilvl w:val="0"/>
          <w:numId w:val="19"/>
        </w:numPr>
        <w:suppressAutoHyphens/>
      </w:pPr>
      <w:r>
        <w:rPr>
          <w:rFonts w:hint="eastAsia"/>
        </w:rPr>
        <w:t>Interpretation Plan. </w:t>
      </w:r>
    </w:p>
    <w:p w14:paraId="4A3528C1" w14:textId="77777777" w:rsidR="00E12664" w:rsidRDefault="00261FCE">
      <w:pPr>
        <w:pStyle w:val="BodyText"/>
        <w:numPr>
          <w:ilvl w:val="0"/>
          <w:numId w:val="19"/>
        </w:numPr>
        <w:suppressAutoHyphens/>
      </w:pPr>
      <w:r>
        <w:rPr>
          <w:rFonts w:hint="eastAsia"/>
        </w:rPr>
        <w:t>Heritage Impact Assessment. </w:t>
      </w:r>
    </w:p>
    <w:p w14:paraId="4A3528C2" w14:textId="77777777" w:rsidR="00E12664" w:rsidRDefault="00261FCE">
      <w:pPr>
        <w:pStyle w:val="Heading2"/>
      </w:pPr>
      <w:bookmarkStart w:id="1650" w:name="_Toc5299"/>
      <w:bookmarkStart w:id="1651" w:name="_Toc7489"/>
      <w:bookmarkStart w:id="1652" w:name="_Toc25786"/>
      <w:bookmarkStart w:id="1653" w:name="_Toc14880"/>
      <w:r>
        <w:rPr>
          <w:rFonts w:hint="eastAsia"/>
        </w:rPr>
        <w:t>OTHER DOCUMENTS</w:t>
      </w:r>
      <w:bookmarkEnd w:id="1650"/>
      <w:bookmarkEnd w:id="1651"/>
      <w:bookmarkEnd w:id="1652"/>
      <w:bookmarkEnd w:id="1653"/>
    </w:p>
    <w:p w14:paraId="4A3528C3" w14:textId="77777777" w:rsidR="00E12664" w:rsidRDefault="00E12664">
      <w:pPr>
        <w:pStyle w:val="Heading2separationline"/>
      </w:pPr>
    </w:p>
    <w:p w14:paraId="4A3528C4" w14:textId="77777777" w:rsidR="00E12664" w:rsidRDefault="00261FCE">
      <w:pPr>
        <w:pStyle w:val="BodyText"/>
        <w:numPr>
          <w:ilvl w:val="0"/>
          <w:numId w:val="20"/>
        </w:numPr>
        <w:suppressAutoHyphens/>
      </w:pPr>
      <w:r>
        <w:rPr>
          <w:rFonts w:hint="eastAsia"/>
        </w:rPr>
        <w:t>Report and Accounts. </w:t>
      </w:r>
    </w:p>
    <w:p w14:paraId="4A3528C5" w14:textId="77777777" w:rsidR="00E12664" w:rsidRDefault="00261FCE">
      <w:pPr>
        <w:pStyle w:val="BodyText"/>
        <w:numPr>
          <w:ilvl w:val="0"/>
          <w:numId w:val="20"/>
        </w:numPr>
        <w:suppressAutoHyphens/>
      </w:pPr>
      <w:r>
        <w:rPr>
          <w:rFonts w:hint="eastAsia"/>
        </w:rPr>
        <w:t>Constitution, Powers and Functions (as required). </w:t>
      </w:r>
    </w:p>
    <w:p w14:paraId="4A3528C6" w14:textId="77777777" w:rsidR="00E12664" w:rsidRDefault="00261FCE">
      <w:pPr>
        <w:pStyle w:val="Heading1"/>
      </w:pPr>
      <w:bookmarkStart w:id="1654" w:name="_Toc27559"/>
      <w:bookmarkStart w:id="1655" w:name="_Toc25164"/>
      <w:bookmarkStart w:id="1656" w:name="_Toc4765"/>
      <w:bookmarkStart w:id="1657" w:name="_Toc18318"/>
      <w:r>
        <w:rPr>
          <w:rFonts w:hint="eastAsia"/>
        </w:rPr>
        <w:t>ACRONYMS</w:t>
      </w:r>
      <w:bookmarkEnd w:id="1654"/>
      <w:bookmarkEnd w:id="1655"/>
      <w:bookmarkEnd w:id="1656"/>
      <w:bookmarkEnd w:id="1657"/>
    </w:p>
    <w:p w14:paraId="4A3528C7" w14:textId="77777777" w:rsidR="00E12664" w:rsidRDefault="00E12664">
      <w:pPr>
        <w:pStyle w:val="Heading1separationline"/>
      </w:pPr>
    </w:p>
    <w:p w14:paraId="4A3528C8" w14:textId="77777777" w:rsidR="00E12664" w:rsidRDefault="00261FCE">
      <w:pPr>
        <w:pStyle w:val="BodyText"/>
        <w:suppressAutoHyphens/>
        <w:jc w:val="left"/>
      </w:pPr>
      <w:r>
        <w:rPr>
          <w:rFonts w:hint="eastAsia"/>
        </w:rPr>
        <w:t xml:space="preserve">AV  </w:t>
      </w:r>
      <w:r>
        <w:rPr>
          <w:rFonts w:eastAsia="SimSun" w:hint="eastAsia"/>
          <w:lang w:val="en-US" w:eastAsia="zh-CN"/>
        </w:rPr>
        <w:t xml:space="preserve">                     </w:t>
      </w:r>
      <w:r>
        <w:rPr>
          <w:rFonts w:hint="eastAsia"/>
        </w:rPr>
        <w:t>Audio / Visual </w:t>
      </w:r>
    </w:p>
    <w:p w14:paraId="4A3528C9" w14:textId="77777777" w:rsidR="00E12664" w:rsidRDefault="00261FCE">
      <w:pPr>
        <w:pStyle w:val="BodyText"/>
        <w:suppressAutoHyphens/>
        <w:jc w:val="left"/>
      </w:pPr>
      <w:r>
        <w:rPr>
          <w:rFonts w:hint="eastAsia"/>
        </w:rPr>
        <w:t xml:space="preserve">CATA  </w:t>
      </w:r>
      <w:r>
        <w:rPr>
          <w:rFonts w:eastAsia="SimSun" w:hint="eastAsia"/>
          <w:lang w:val="en-US" w:eastAsia="zh-CN"/>
        </w:rPr>
        <w:t xml:space="preserve">                 </w:t>
      </w:r>
      <w:r>
        <w:rPr>
          <w:rFonts w:hint="eastAsia"/>
        </w:rPr>
        <w:t>Cornwall Association of Tourist Attractions </w:t>
      </w:r>
    </w:p>
    <w:p w14:paraId="4A3528CA" w14:textId="77777777" w:rsidR="00E12664" w:rsidRDefault="00261FCE">
      <w:pPr>
        <w:pStyle w:val="BodyText"/>
        <w:suppressAutoHyphens/>
        <w:jc w:val="left"/>
      </w:pPr>
      <w:r>
        <w:rPr>
          <w:rFonts w:hint="eastAsia"/>
        </w:rPr>
        <w:t xml:space="preserve">CCTV  </w:t>
      </w:r>
      <w:r>
        <w:rPr>
          <w:rFonts w:eastAsia="SimSun" w:hint="eastAsia"/>
          <w:lang w:val="en-US" w:eastAsia="zh-CN"/>
        </w:rPr>
        <w:t xml:space="preserve">                  </w:t>
      </w:r>
      <w:r>
        <w:rPr>
          <w:rFonts w:hint="eastAsia"/>
        </w:rPr>
        <w:t>Close circuit television </w:t>
      </w:r>
    </w:p>
    <w:p w14:paraId="4A3528CB" w14:textId="77777777" w:rsidR="00E12664" w:rsidRDefault="00261FCE">
      <w:pPr>
        <w:pStyle w:val="BodyText"/>
        <w:suppressAutoHyphens/>
        <w:jc w:val="left"/>
      </w:pPr>
      <w:r>
        <w:rPr>
          <w:rFonts w:hint="eastAsia"/>
        </w:rPr>
        <w:t xml:space="preserve">CD‐rom  </w:t>
      </w:r>
      <w:r>
        <w:rPr>
          <w:rFonts w:eastAsia="SimSun" w:hint="eastAsia"/>
          <w:lang w:val="en-US" w:eastAsia="zh-CN"/>
        </w:rPr>
        <w:t xml:space="preserve">             </w:t>
      </w:r>
      <w:r>
        <w:rPr>
          <w:rFonts w:hint="eastAsia"/>
        </w:rPr>
        <w:t>Compact Disc Read‐Only Memory </w:t>
      </w:r>
    </w:p>
    <w:p w14:paraId="4A3528CC" w14:textId="77777777" w:rsidR="00E12664" w:rsidRDefault="00261FCE">
      <w:pPr>
        <w:pStyle w:val="BodyText"/>
        <w:suppressAutoHyphens/>
        <w:jc w:val="left"/>
      </w:pPr>
      <w:r>
        <w:rPr>
          <w:rFonts w:hint="eastAsia"/>
        </w:rPr>
        <w:t xml:space="preserve">DC  </w:t>
      </w:r>
      <w:r>
        <w:rPr>
          <w:rFonts w:eastAsia="SimSun" w:hint="eastAsia"/>
          <w:lang w:val="en-US" w:eastAsia="zh-CN"/>
        </w:rPr>
        <w:t xml:space="preserve">                      </w:t>
      </w:r>
      <w:r>
        <w:rPr>
          <w:rFonts w:hint="eastAsia"/>
        </w:rPr>
        <w:t>District Council </w:t>
      </w:r>
    </w:p>
    <w:p w14:paraId="4A3528CD" w14:textId="77777777" w:rsidR="00E12664" w:rsidRDefault="00261FCE">
      <w:pPr>
        <w:pStyle w:val="BodyText"/>
        <w:suppressAutoHyphens/>
        <w:jc w:val="left"/>
      </w:pPr>
      <w:r>
        <w:rPr>
          <w:rFonts w:hint="eastAsia"/>
        </w:rPr>
        <w:t xml:space="preserve">DoT  </w:t>
      </w:r>
      <w:r>
        <w:rPr>
          <w:rFonts w:eastAsia="SimSun" w:hint="eastAsia"/>
          <w:lang w:val="en-US" w:eastAsia="zh-CN"/>
        </w:rPr>
        <w:t xml:space="preserve">                    </w:t>
      </w:r>
      <w:r>
        <w:rPr>
          <w:rFonts w:hint="eastAsia"/>
        </w:rPr>
        <w:t>Department of Transport </w:t>
      </w:r>
    </w:p>
    <w:p w14:paraId="4A3528CE" w14:textId="77777777" w:rsidR="00E12664" w:rsidRDefault="00261FCE">
      <w:pPr>
        <w:pStyle w:val="BodyText"/>
        <w:suppressAutoHyphens/>
        <w:jc w:val="left"/>
      </w:pPr>
      <w:r>
        <w:t xml:space="preserve">DVD  </w:t>
      </w:r>
      <w:r>
        <w:rPr>
          <w:rFonts w:eastAsia="SimSun"/>
          <w:lang w:val="en-US" w:eastAsia="zh-CN"/>
        </w:rPr>
        <w:t xml:space="preserve">                   </w:t>
      </w:r>
      <w:r>
        <w:t>Digital Versatile Disc </w:t>
      </w:r>
    </w:p>
    <w:p w14:paraId="4A3528CF" w14:textId="77777777" w:rsidR="00E12664" w:rsidRDefault="00261FCE">
      <w:pPr>
        <w:pStyle w:val="BodyText"/>
        <w:suppressAutoHyphens/>
        <w:jc w:val="left"/>
      </w:pPr>
      <w:r>
        <w:t xml:space="preserve">EU  </w:t>
      </w:r>
      <w:r>
        <w:rPr>
          <w:rFonts w:eastAsia="SimSun"/>
          <w:lang w:val="en-US" w:eastAsia="zh-CN"/>
        </w:rPr>
        <w:t xml:space="preserve">                       </w:t>
      </w:r>
      <w:r>
        <w:t>European Union </w:t>
      </w:r>
    </w:p>
    <w:p w14:paraId="4A3528D0" w14:textId="77777777" w:rsidR="00E12664" w:rsidRDefault="00261FCE">
      <w:pPr>
        <w:pStyle w:val="BodyText"/>
        <w:suppressAutoHyphens/>
        <w:jc w:val="left"/>
      </w:pPr>
      <w:r>
        <w:rPr>
          <w:rFonts w:hint="eastAsia"/>
        </w:rPr>
        <w:t xml:space="preserve">GLA  </w:t>
      </w:r>
      <w:r>
        <w:rPr>
          <w:rFonts w:eastAsia="SimSun" w:hint="eastAsia"/>
          <w:lang w:val="en-US" w:eastAsia="zh-CN"/>
        </w:rPr>
        <w:t xml:space="preserve">                    </w:t>
      </w:r>
      <w:r>
        <w:rPr>
          <w:rFonts w:hint="eastAsia"/>
        </w:rPr>
        <w:t>General Lighthouse Authority </w:t>
      </w:r>
    </w:p>
    <w:p w14:paraId="4A3528D1" w14:textId="77777777" w:rsidR="00E12664" w:rsidRDefault="00261FCE">
      <w:pPr>
        <w:pStyle w:val="BodyText"/>
        <w:suppressAutoHyphens/>
        <w:jc w:val="left"/>
      </w:pPr>
      <w:r>
        <w:rPr>
          <w:rFonts w:hint="eastAsia"/>
        </w:rPr>
        <w:t xml:space="preserve">GLO  </w:t>
      </w:r>
      <w:r>
        <w:rPr>
          <w:rFonts w:eastAsia="SimSun" w:hint="eastAsia"/>
          <w:lang w:val="en-US" w:eastAsia="zh-CN"/>
        </w:rPr>
        <w:t xml:space="preserve">                    </w:t>
      </w:r>
      <w:r>
        <w:rPr>
          <w:rFonts w:hint="eastAsia"/>
        </w:rPr>
        <w:t>Generic Learning Outcomes </w:t>
      </w:r>
    </w:p>
    <w:p w14:paraId="4A3528D2" w14:textId="77777777" w:rsidR="00E12664" w:rsidRDefault="00261FCE">
      <w:pPr>
        <w:pStyle w:val="BodyText"/>
        <w:suppressAutoHyphens/>
        <w:jc w:val="left"/>
      </w:pPr>
      <w:r>
        <w:rPr>
          <w:rFonts w:hint="eastAsia"/>
        </w:rPr>
        <w:t xml:space="preserve">GPS  </w:t>
      </w:r>
      <w:r>
        <w:rPr>
          <w:rFonts w:eastAsia="SimSun" w:hint="eastAsia"/>
          <w:lang w:val="en-US" w:eastAsia="zh-CN"/>
        </w:rPr>
        <w:t xml:space="preserve">                    </w:t>
      </w:r>
      <w:r>
        <w:rPr>
          <w:rFonts w:hint="eastAsia"/>
        </w:rPr>
        <w:t>Global Positioning System </w:t>
      </w:r>
    </w:p>
    <w:p w14:paraId="4A3528D3" w14:textId="77777777" w:rsidR="00E12664" w:rsidRDefault="00261FCE">
      <w:pPr>
        <w:pStyle w:val="BodyText"/>
        <w:suppressAutoHyphens/>
        <w:jc w:val="left"/>
      </w:pPr>
      <w:r>
        <w:rPr>
          <w:rFonts w:hint="eastAsia"/>
        </w:rPr>
        <w:t xml:space="preserve">ha  </w:t>
      </w:r>
      <w:r>
        <w:rPr>
          <w:rFonts w:eastAsia="SimSun" w:hint="eastAsia"/>
          <w:lang w:val="en-US" w:eastAsia="zh-CN"/>
        </w:rPr>
        <w:t xml:space="preserve">                        </w:t>
      </w:r>
      <w:r>
        <w:rPr>
          <w:rFonts w:hint="eastAsia"/>
        </w:rPr>
        <w:t>hectare </w:t>
      </w:r>
    </w:p>
    <w:p w14:paraId="4A3528D4" w14:textId="77777777" w:rsidR="00E12664" w:rsidRDefault="00261FCE">
      <w:pPr>
        <w:pStyle w:val="BodyText"/>
        <w:suppressAutoHyphens/>
        <w:jc w:val="left"/>
      </w:pPr>
      <w:r>
        <w:rPr>
          <w:rFonts w:hint="eastAsia"/>
        </w:rPr>
        <w:t xml:space="preserve">HLF  </w:t>
      </w:r>
      <w:r>
        <w:rPr>
          <w:rFonts w:eastAsia="SimSun" w:hint="eastAsia"/>
          <w:lang w:val="en-US" w:eastAsia="zh-CN"/>
        </w:rPr>
        <w:t xml:space="preserve">                     </w:t>
      </w:r>
      <w:r>
        <w:rPr>
          <w:rFonts w:hint="eastAsia"/>
        </w:rPr>
        <w:t>Heritage Lottery Fund </w:t>
      </w:r>
    </w:p>
    <w:p w14:paraId="4A3528D5" w14:textId="77777777" w:rsidR="00E12664" w:rsidRDefault="00261FCE">
      <w:pPr>
        <w:pStyle w:val="BodyText"/>
        <w:suppressAutoHyphens/>
        <w:jc w:val="left"/>
      </w:pPr>
      <w:r>
        <w:rPr>
          <w:rFonts w:hint="eastAsia"/>
        </w:rPr>
        <w:t xml:space="preserve">H&amp;S  </w:t>
      </w:r>
      <w:r>
        <w:rPr>
          <w:rFonts w:eastAsia="SimSun" w:hint="eastAsia"/>
          <w:lang w:val="en-US" w:eastAsia="zh-CN"/>
        </w:rPr>
        <w:t xml:space="preserve">                    </w:t>
      </w:r>
      <w:r>
        <w:rPr>
          <w:rFonts w:hint="eastAsia"/>
        </w:rPr>
        <w:t>Health &amp; Safety </w:t>
      </w:r>
    </w:p>
    <w:p w14:paraId="4A3528D6" w14:textId="77777777" w:rsidR="00E12664" w:rsidRDefault="00261FCE">
      <w:pPr>
        <w:pStyle w:val="BodyText"/>
        <w:suppressAutoHyphens/>
        <w:jc w:val="left"/>
      </w:pPr>
      <w:r>
        <w:rPr>
          <w:rFonts w:hint="eastAsia"/>
        </w:rPr>
        <w:t>IALA </w:t>
      </w:r>
      <w:r>
        <w:rPr>
          <w:rFonts w:eastAsia="SimSun" w:hint="eastAsia"/>
          <w:lang w:val="en-US" w:eastAsia="zh-CN"/>
        </w:rPr>
        <w:t xml:space="preserve">                    </w:t>
      </w:r>
      <w:r>
        <w:rPr>
          <w:rFonts w:hint="eastAsia"/>
        </w:rPr>
        <w:t xml:space="preserve"> </w:t>
      </w:r>
      <w:r>
        <w:rPr>
          <w:rFonts w:eastAsia="SimSun" w:hint="eastAsia"/>
          <w:lang w:val="en-US" w:eastAsia="zh-CN"/>
        </w:rPr>
        <w:t xml:space="preserve"> </w:t>
      </w:r>
      <w:r>
        <w:rPr>
          <w:rFonts w:hint="eastAsia"/>
        </w:rPr>
        <w:t>International Association of Marine Aids to Navigation and Lighthouse Authorities </w:t>
      </w:r>
    </w:p>
    <w:p w14:paraId="4A3528D7" w14:textId="77777777" w:rsidR="00E12664" w:rsidRDefault="00261FCE">
      <w:pPr>
        <w:pStyle w:val="BodyText"/>
        <w:suppressAutoHyphens/>
        <w:jc w:val="left"/>
      </w:pPr>
      <w:r>
        <w:rPr>
          <w:rFonts w:hint="eastAsia"/>
        </w:rPr>
        <w:t>ICT </w:t>
      </w:r>
      <w:r>
        <w:rPr>
          <w:rFonts w:eastAsia="SimSun" w:hint="eastAsia"/>
          <w:lang w:val="en-US" w:eastAsia="zh-CN"/>
        </w:rPr>
        <w:t xml:space="preserve">                       </w:t>
      </w:r>
      <w:r>
        <w:rPr>
          <w:rFonts w:hint="eastAsia"/>
        </w:rPr>
        <w:t xml:space="preserve"> Information and Communications Technology </w:t>
      </w:r>
    </w:p>
    <w:p w14:paraId="4A3528D8" w14:textId="77777777" w:rsidR="00E12664" w:rsidRDefault="00261FCE">
      <w:pPr>
        <w:pStyle w:val="BodyText"/>
        <w:suppressAutoHyphens/>
        <w:jc w:val="left"/>
      </w:pPr>
      <w:r>
        <w:rPr>
          <w:rFonts w:hint="eastAsia"/>
        </w:rPr>
        <w:t xml:space="preserve">km  </w:t>
      </w:r>
      <w:r>
        <w:rPr>
          <w:rFonts w:eastAsia="SimSun" w:hint="eastAsia"/>
          <w:lang w:val="en-US" w:eastAsia="zh-CN"/>
        </w:rPr>
        <w:t xml:space="preserve">                       </w:t>
      </w:r>
      <w:r>
        <w:rPr>
          <w:rFonts w:hint="eastAsia"/>
        </w:rPr>
        <w:t>kilometre </w:t>
      </w:r>
    </w:p>
    <w:p w14:paraId="4A3528D9" w14:textId="77777777" w:rsidR="00E12664" w:rsidRDefault="00261FCE">
      <w:pPr>
        <w:pStyle w:val="BodyText"/>
        <w:suppressAutoHyphens/>
        <w:jc w:val="left"/>
      </w:pPr>
      <w:r>
        <w:rPr>
          <w:rFonts w:hint="eastAsia"/>
        </w:rPr>
        <w:t xml:space="preserve">KS 1/2/3/4  </w:t>
      </w:r>
      <w:r>
        <w:rPr>
          <w:rFonts w:eastAsia="SimSun" w:hint="eastAsia"/>
          <w:lang w:val="en-US" w:eastAsia="zh-CN"/>
        </w:rPr>
        <w:t xml:space="preserve">         </w:t>
      </w:r>
      <w:r>
        <w:rPr>
          <w:rFonts w:hint="eastAsia"/>
        </w:rPr>
        <w:t>Key Stage 1/2/3/4 (education) </w:t>
      </w:r>
    </w:p>
    <w:p w14:paraId="4A3528DA" w14:textId="77777777" w:rsidR="00E12664" w:rsidRDefault="00261FCE">
      <w:pPr>
        <w:pStyle w:val="BodyText"/>
        <w:suppressAutoHyphens/>
        <w:jc w:val="left"/>
      </w:pPr>
      <w:r>
        <w:rPr>
          <w:rFonts w:hint="eastAsia"/>
        </w:rPr>
        <w:t>m2</w:t>
      </w:r>
      <w:r>
        <w:rPr>
          <w:rFonts w:eastAsia="SimSun" w:hint="eastAsia"/>
          <w:lang w:val="en-US" w:eastAsia="zh-CN"/>
        </w:rPr>
        <w:t xml:space="preserve">                        </w:t>
      </w:r>
      <w:r>
        <w:rPr>
          <w:rFonts w:hint="eastAsia"/>
        </w:rPr>
        <w:t>square metre </w:t>
      </w:r>
    </w:p>
    <w:p w14:paraId="4A3528DB" w14:textId="77777777" w:rsidR="00E12664" w:rsidRDefault="00261FCE">
      <w:pPr>
        <w:pStyle w:val="BodyText"/>
        <w:suppressAutoHyphens/>
        <w:jc w:val="left"/>
      </w:pPr>
      <w:r>
        <w:rPr>
          <w:rFonts w:hint="eastAsia"/>
        </w:rPr>
        <w:t>NT </w:t>
      </w:r>
      <w:r>
        <w:rPr>
          <w:rFonts w:eastAsia="SimSun" w:hint="eastAsia"/>
          <w:lang w:val="en-US" w:eastAsia="zh-CN"/>
        </w:rPr>
        <w:t xml:space="preserve">                       </w:t>
      </w:r>
      <w:r>
        <w:rPr>
          <w:rFonts w:hint="eastAsia"/>
        </w:rPr>
        <w:t xml:space="preserve"> National Trust </w:t>
      </w:r>
    </w:p>
    <w:p w14:paraId="4A3528DC" w14:textId="77777777" w:rsidR="00E12664" w:rsidRDefault="00261FCE">
      <w:pPr>
        <w:pStyle w:val="BodyText"/>
        <w:suppressAutoHyphens/>
        <w:jc w:val="left"/>
      </w:pPr>
      <w:r>
        <w:rPr>
          <w:rFonts w:hint="eastAsia"/>
        </w:rPr>
        <w:t xml:space="preserve">OAP  </w:t>
      </w:r>
      <w:r>
        <w:rPr>
          <w:rFonts w:eastAsia="SimSun" w:hint="eastAsia"/>
          <w:lang w:val="en-US" w:eastAsia="zh-CN"/>
        </w:rPr>
        <w:t xml:space="preserve">                    </w:t>
      </w:r>
      <w:r>
        <w:rPr>
          <w:rFonts w:hint="eastAsia"/>
        </w:rPr>
        <w:t>Old Age Pensioner </w:t>
      </w:r>
    </w:p>
    <w:p w14:paraId="4A3528DD" w14:textId="77777777" w:rsidR="00E12664" w:rsidRDefault="00261FCE">
      <w:pPr>
        <w:pStyle w:val="BodyText"/>
        <w:suppressAutoHyphens/>
        <w:jc w:val="left"/>
      </w:pPr>
      <w:r>
        <w:rPr>
          <w:rFonts w:hint="eastAsia"/>
        </w:rPr>
        <w:t xml:space="preserve">pa  </w:t>
      </w:r>
      <w:r>
        <w:rPr>
          <w:rFonts w:eastAsia="SimSun" w:hint="eastAsia"/>
          <w:lang w:val="en-US" w:eastAsia="zh-CN"/>
        </w:rPr>
        <w:t xml:space="preserve">                        </w:t>
      </w:r>
      <w:r>
        <w:rPr>
          <w:rFonts w:hint="eastAsia"/>
        </w:rPr>
        <w:t>per annum </w:t>
      </w:r>
    </w:p>
    <w:p w14:paraId="4A3528DE" w14:textId="77777777" w:rsidR="00E12664" w:rsidRDefault="00261FCE">
      <w:pPr>
        <w:pStyle w:val="BodyText"/>
        <w:suppressAutoHyphens/>
        <w:jc w:val="left"/>
      </w:pPr>
      <w:r>
        <w:rPr>
          <w:rFonts w:hint="eastAsia"/>
        </w:rPr>
        <w:t xml:space="preserve">PDD  </w:t>
      </w:r>
      <w:r>
        <w:rPr>
          <w:rFonts w:eastAsia="SimSun" w:hint="eastAsia"/>
          <w:lang w:val="en-US" w:eastAsia="zh-CN"/>
        </w:rPr>
        <w:t xml:space="preserve">                    </w:t>
      </w:r>
      <w:r>
        <w:rPr>
          <w:rFonts w:hint="eastAsia"/>
        </w:rPr>
        <w:t>Project Delivery Department </w:t>
      </w:r>
    </w:p>
    <w:p w14:paraId="4A3528DF" w14:textId="77777777" w:rsidR="00E12664" w:rsidRDefault="00261FCE">
      <w:pPr>
        <w:pStyle w:val="BodyText"/>
        <w:suppressAutoHyphens/>
        <w:jc w:val="left"/>
      </w:pPr>
      <w:r>
        <w:rPr>
          <w:rFonts w:hint="eastAsia"/>
        </w:rPr>
        <w:t>PEST </w:t>
      </w:r>
      <w:r>
        <w:rPr>
          <w:rFonts w:eastAsia="SimSun" w:hint="eastAsia"/>
          <w:lang w:val="en-US" w:eastAsia="zh-CN"/>
        </w:rPr>
        <w:t xml:space="preserve">                   </w:t>
      </w:r>
      <w:r>
        <w:rPr>
          <w:rFonts w:hint="eastAsia"/>
        </w:rPr>
        <w:t xml:space="preserve"> Political, Economical, Social, Technological (analysis) </w:t>
      </w:r>
    </w:p>
    <w:p w14:paraId="4A3528E0" w14:textId="77777777" w:rsidR="00E12664" w:rsidRDefault="00261FCE">
      <w:pPr>
        <w:pStyle w:val="BodyText"/>
        <w:suppressAutoHyphens/>
        <w:jc w:val="left"/>
      </w:pPr>
      <w:r>
        <w:rPr>
          <w:rFonts w:hint="eastAsia"/>
        </w:rPr>
        <w:t xml:space="preserve">PLB  </w:t>
      </w:r>
      <w:r>
        <w:rPr>
          <w:rFonts w:eastAsia="SimSun" w:hint="eastAsia"/>
          <w:lang w:val="en-US" w:eastAsia="zh-CN"/>
        </w:rPr>
        <w:t xml:space="preserve">                     </w:t>
      </w:r>
      <w:r>
        <w:rPr>
          <w:rFonts w:hint="eastAsia"/>
        </w:rPr>
        <w:t>a consulting company </w:t>
      </w:r>
    </w:p>
    <w:p w14:paraId="4A3528E1" w14:textId="77777777" w:rsidR="00E12664" w:rsidRDefault="00261FCE">
      <w:pPr>
        <w:pStyle w:val="BodyText"/>
        <w:suppressAutoHyphens/>
        <w:jc w:val="left"/>
      </w:pPr>
      <w:r>
        <w:rPr>
          <w:rFonts w:hint="eastAsia"/>
        </w:rPr>
        <w:t xml:space="preserve">PR  </w:t>
      </w:r>
      <w:r>
        <w:rPr>
          <w:rFonts w:eastAsia="SimSun" w:hint="eastAsia"/>
          <w:lang w:val="en-US" w:eastAsia="zh-CN"/>
        </w:rPr>
        <w:t xml:space="preserve">                       </w:t>
      </w:r>
      <w:r>
        <w:rPr>
          <w:rFonts w:hint="eastAsia"/>
        </w:rPr>
        <w:t>Public Relations </w:t>
      </w:r>
    </w:p>
    <w:p w14:paraId="4A3528E2" w14:textId="77777777" w:rsidR="00E12664" w:rsidRDefault="00261FCE">
      <w:pPr>
        <w:pStyle w:val="BodyText"/>
        <w:suppressAutoHyphens/>
        <w:jc w:val="left"/>
      </w:pPr>
      <w:r>
        <w:rPr>
          <w:rFonts w:hint="eastAsia"/>
        </w:rPr>
        <w:t xml:space="preserve">RNLI  </w:t>
      </w:r>
      <w:r>
        <w:rPr>
          <w:rFonts w:eastAsia="SimSun" w:hint="eastAsia"/>
          <w:lang w:val="en-US" w:eastAsia="zh-CN"/>
        </w:rPr>
        <w:t xml:space="preserve">                    </w:t>
      </w:r>
      <w:r>
        <w:rPr>
          <w:rFonts w:hint="eastAsia"/>
        </w:rPr>
        <w:t>Royal National Lifeboat Institution </w:t>
      </w:r>
    </w:p>
    <w:p w14:paraId="4A3528E3" w14:textId="77777777" w:rsidR="00E12664" w:rsidRDefault="00261FCE">
      <w:pPr>
        <w:pStyle w:val="BodyText"/>
        <w:suppressAutoHyphens/>
        <w:jc w:val="left"/>
      </w:pPr>
      <w:r>
        <w:rPr>
          <w:rFonts w:hint="eastAsia"/>
        </w:rPr>
        <w:t xml:space="preserve">RSPB  </w:t>
      </w:r>
      <w:r>
        <w:rPr>
          <w:rFonts w:eastAsia="SimSun" w:hint="eastAsia"/>
          <w:lang w:val="en-US" w:eastAsia="zh-CN"/>
        </w:rPr>
        <w:t xml:space="preserve">                </w:t>
      </w:r>
      <w:r>
        <w:rPr>
          <w:rFonts w:hint="eastAsia"/>
        </w:rPr>
        <w:t>Royal Society for the Protection of Birds </w:t>
      </w:r>
    </w:p>
    <w:p w14:paraId="4A3528E4" w14:textId="77777777" w:rsidR="00E12664" w:rsidRDefault="00261FCE">
      <w:pPr>
        <w:pStyle w:val="BodyText"/>
        <w:suppressAutoHyphens/>
        <w:jc w:val="left"/>
      </w:pPr>
      <w:r>
        <w:rPr>
          <w:rFonts w:hint="eastAsia"/>
        </w:rPr>
        <w:t>SSSI </w:t>
      </w:r>
      <w:r>
        <w:rPr>
          <w:rFonts w:eastAsia="SimSun" w:hint="eastAsia"/>
          <w:lang w:val="en-US" w:eastAsia="zh-CN"/>
        </w:rPr>
        <w:t xml:space="preserve">                  </w:t>
      </w:r>
      <w:r>
        <w:rPr>
          <w:rFonts w:hint="eastAsia"/>
        </w:rPr>
        <w:t xml:space="preserve"> Site(s) of Special Scientific Interest </w:t>
      </w:r>
    </w:p>
    <w:p w14:paraId="4A3528E5" w14:textId="77777777" w:rsidR="00E12664" w:rsidRDefault="00261FCE">
      <w:pPr>
        <w:pStyle w:val="BodyText"/>
        <w:suppressAutoHyphens/>
        <w:jc w:val="left"/>
      </w:pPr>
      <w:r>
        <w:rPr>
          <w:rFonts w:hint="eastAsia"/>
        </w:rPr>
        <w:t>TH </w:t>
      </w:r>
      <w:r>
        <w:rPr>
          <w:rFonts w:eastAsia="SimSun" w:hint="eastAsia"/>
          <w:lang w:val="en-US" w:eastAsia="zh-CN"/>
        </w:rPr>
        <w:t xml:space="preserve">                     </w:t>
      </w:r>
      <w:r>
        <w:rPr>
          <w:rFonts w:hint="eastAsia"/>
        </w:rPr>
        <w:t>Trinity House </w:t>
      </w:r>
    </w:p>
    <w:p w14:paraId="4A3528E6" w14:textId="77777777" w:rsidR="00E12664" w:rsidRDefault="00261FCE">
      <w:pPr>
        <w:pStyle w:val="BodyText"/>
        <w:suppressAutoHyphens/>
        <w:jc w:val="left"/>
      </w:pPr>
      <w:r>
        <w:rPr>
          <w:rFonts w:hint="eastAsia"/>
        </w:rPr>
        <w:t>UK </w:t>
      </w:r>
      <w:r>
        <w:rPr>
          <w:rFonts w:eastAsia="SimSun" w:hint="eastAsia"/>
          <w:lang w:val="en-US" w:eastAsia="zh-CN"/>
        </w:rPr>
        <w:t xml:space="preserve">                    </w:t>
      </w:r>
      <w:r>
        <w:rPr>
          <w:rFonts w:hint="eastAsia"/>
        </w:rPr>
        <w:t xml:space="preserve"> United Kingdom </w:t>
      </w:r>
    </w:p>
    <w:p w14:paraId="4A3528E7" w14:textId="77777777" w:rsidR="00E12664" w:rsidRDefault="00261FCE">
      <w:pPr>
        <w:pStyle w:val="BodyText"/>
        <w:suppressAutoHyphens/>
        <w:jc w:val="left"/>
      </w:pPr>
      <w:r>
        <w:rPr>
          <w:rFonts w:hint="eastAsia"/>
        </w:rPr>
        <w:t xml:space="preserve">UNESCO  </w:t>
      </w:r>
      <w:r>
        <w:rPr>
          <w:rFonts w:eastAsia="SimSun" w:hint="eastAsia"/>
          <w:lang w:val="en-US" w:eastAsia="zh-CN"/>
        </w:rPr>
        <w:t xml:space="preserve">          </w:t>
      </w:r>
      <w:r>
        <w:rPr>
          <w:rFonts w:hint="eastAsia"/>
        </w:rPr>
        <w:t>United Nations Educational, Scientific and Cultural </w:t>
      </w:r>
      <w:ins w:id="1658" w:author="gwendolyn" w:date="2024-07-23T10:32:00Z">
        <w:r>
          <w:rPr>
            <w:rFonts w:eastAsia="SimSun" w:hint="eastAsia"/>
            <w:lang w:val="en-US" w:eastAsia="zh-CN"/>
          </w:rPr>
          <w:t>O</w:t>
        </w:r>
      </w:ins>
      <w:del w:id="1659" w:author="gwendolyn" w:date="2024-07-23T10:32:00Z">
        <w:r>
          <w:rPr>
            <w:rFonts w:eastAsia="SimSun" w:hint="eastAsia"/>
            <w:lang w:eastAsia="zh-CN"/>
          </w:rPr>
          <w:delText>o</w:delText>
        </w:r>
      </w:del>
      <w:r>
        <w:rPr>
          <w:rFonts w:eastAsia="SimSun" w:hint="eastAsia"/>
          <w:lang w:eastAsia="zh-CN"/>
        </w:rPr>
        <w:t>rganisation</w:t>
      </w:r>
      <w:r>
        <w:rPr>
          <w:rFonts w:hint="eastAsia"/>
        </w:rPr>
        <w:t> </w:t>
      </w:r>
    </w:p>
    <w:p w14:paraId="4A3528E8" w14:textId="77777777" w:rsidR="00E12664" w:rsidRDefault="00261FCE">
      <w:pPr>
        <w:pStyle w:val="BodyText"/>
        <w:suppressAutoHyphens/>
        <w:jc w:val="left"/>
      </w:pPr>
      <w:r>
        <w:rPr>
          <w:rFonts w:hint="eastAsia"/>
        </w:rPr>
        <w:t>VAT </w:t>
      </w:r>
      <w:r>
        <w:rPr>
          <w:rFonts w:eastAsia="SimSun" w:hint="eastAsia"/>
          <w:lang w:val="en-US" w:eastAsia="zh-CN"/>
        </w:rPr>
        <w:t xml:space="preserve">                  </w:t>
      </w:r>
      <w:r>
        <w:rPr>
          <w:rFonts w:hint="eastAsia"/>
        </w:rPr>
        <w:t xml:space="preserve"> Value Added Tax </w:t>
      </w:r>
    </w:p>
    <w:p w14:paraId="4A3528E9" w14:textId="77777777" w:rsidR="00E12664" w:rsidRDefault="00261FCE">
      <w:pPr>
        <w:pStyle w:val="BodyText"/>
        <w:suppressAutoHyphens/>
        <w:jc w:val="left"/>
      </w:pPr>
      <w:r>
        <w:rPr>
          <w:rFonts w:hint="eastAsia"/>
        </w:rPr>
        <w:t xml:space="preserve">VFR  </w:t>
      </w:r>
      <w:r>
        <w:rPr>
          <w:rFonts w:eastAsia="SimSun" w:hint="eastAsia"/>
          <w:lang w:val="en-US" w:eastAsia="zh-CN"/>
        </w:rPr>
        <w:t xml:space="preserve">                  </w:t>
      </w:r>
      <w:r>
        <w:rPr>
          <w:rFonts w:hint="eastAsia"/>
        </w:rPr>
        <w:t>Visiting Friends and Relatives (Family) </w:t>
      </w:r>
    </w:p>
    <w:p w14:paraId="4A3528EA" w14:textId="77777777" w:rsidR="00E12664" w:rsidRDefault="00261FCE">
      <w:pPr>
        <w:pStyle w:val="BodyText"/>
        <w:suppressAutoHyphens/>
        <w:jc w:val="left"/>
      </w:pPr>
      <w:r>
        <w:rPr>
          <w:rFonts w:hint="eastAsia"/>
        </w:rPr>
        <w:t>VIP </w:t>
      </w:r>
      <w:r>
        <w:rPr>
          <w:rFonts w:eastAsia="SimSun" w:hint="eastAsia"/>
          <w:lang w:val="en-US" w:eastAsia="zh-CN"/>
        </w:rPr>
        <w:t xml:space="preserve">                   </w:t>
      </w:r>
      <w:r>
        <w:rPr>
          <w:rFonts w:hint="eastAsia"/>
        </w:rPr>
        <w:t xml:space="preserve"> Very Important Person </w:t>
      </w:r>
    </w:p>
    <w:p w14:paraId="4A3528EB" w14:textId="77777777" w:rsidR="00E12664" w:rsidRDefault="00261FCE">
      <w:pPr>
        <w:pStyle w:val="BodyText"/>
        <w:suppressAutoHyphens/>
        <w:jc w:val="left"/>
      </w:pPr>
      <w:r>
        <w:rPr>
          <w:rFonts w:hint="eastAsia"/>
        </w:rPr>
        <w:t xml:space="preserve">YHA  </w:t>
      </w:r>
      <w:r>
        <w:rPr>
          <w:rFonts w:eastAsia="SimSun" w:hint="eastAsia"/>
          <w:lang w:val="en-US" w:eastAsia="zh-CN"/>
        </w:rPr>
        <w:t xml:space="preserve">                  </w:t>
      </w:r>
      <w:r>
        <w:rPr>
          <w:rFonts w:hint="eastAsia"/>
        </w:rPr>
        <w:t>Youth Hostel Association (UK) </w:t>
      </w:r>
    </w:p>
    <w:p w14:paraId="4A3528EC" w14:textId="77777777" w:rsidR="00E12664" w:rsidRDefault="00261FCE">
      <w:pPr>
        <w:pStyle w:val="Heading1"/>
      </w:pPr>
      <w:bookmarkStart w:id="1660" w:name="_Toc28640"/>
      <w:bookmarkStart w:id="1661" w:name="_Toc18143"/>
      <w:bookmarkStart w:id="1662" w:name="_Toc7791"/>
      <w:bookmarkStart w:id="1663" w:name="_Toc2400"/>
      <w:r>
        <w:rPr>
          <w:rFonts w:hint="eastAsia"/>
        </w:rPr>
        <w:t>FURTHER INFORMATION </w:t>
      </w:r>
      <w:bookmarkEnd w:id="1660"/>
      <w:bookmarkEnd w:id="1661"/>
      <w:bookmarkEnd w:id="1662"/>
      <w:bookmarkEnd w:id="1663"/>
    </w:p>
    <w:p w14:paraId="4A3528ED" w14:textId="77777777" w:rsidR="00E12664" w:rsidRDefault="00E12664">
      <w:pPr>
        <w:pStyle w:val="Heading1separationline"/>
      </w:pPr>
    </w:p>
    <w:p w14:paraId="4A3528EE" w14:textId="77777777" w:rsidR="00E12664" w:rsidRDefault="00261FCE">
      <w:pPr>
        <w:pStyle w:val="BodyText"/>
        <w:suppressAutoHyphens/>
        <w:jc w:val="left"/>
      </w:pPr>
      <w:r>
        <w:rPr>
          <w:rFonts w:hint="eastAsia"/>
          <w:u w:val="single"/>
        </w:rPr>
        <w:t>www.hlf.org.uk</w:t>
      </w:r>
      <w:r>
        <w:rPr>
          <w:rFonts w:hint="eastAsia"/>
        </w:rPr>
        <w:t>   Heritage Lottery Fund (UK) </w:t>
      </w:r>
    </w:p>
    <w:p w14:paraId="4A3528EF" w14:textId="77777777" w:rsidR="00E12664" w:rsidRDefault="00261FCE">
      <w:pPr>
        <w:pStyle w:val="BodyText"/>
        <w:suppressAutoHyphens/>
        <w:jc w:val="left"/>
      </w:pPr>
      <w:r>
        <w:rPr>
          <w:rFonts w:hint="eastAsia"/>
          <w:u w:val="single"/>
        </w:rPr>
        <w:t>www.prince2.org.uk</w:t>
      </w:r>
      <w:r>
        <w:rPr>
          <w:rFonts w:hint="eastAsia"/>
        </w:rPr>
        <w:t>   (Project Management procedures/strategy) </w:t>
      </w:r>
    </w:p>
    <w:p w14:paraId="4A3528F0" w14:textId="77777777" w:rsidR="00E12664" w:rsidRDefault="00261FCE">
      <w:pPr>
        <w:pStyle w:val="BodyText"/>
        <w:suppressAutoHyphens/>
        <w:jc w:val="left"/>
        <w:rPr>
          <w:rFonts w:eastAsia="Calibri" w:cs="Calibri"/>
          <w:color w:val="407EC9"/>
          <w:sz w:val="28"/>
          <w:szCs w:val="28"/>
        </w:rPr>
      </w:pPr>
      <w:r>
        <w:rPr>
          <w:rFonts w:hint="eastAsia"/>
        </w:rPr>
        <w:t>IALA‐AISM Lighthouse Conservation Manual – Edition 1 </w:t>
      </w:r>
      <w:r>
        <w:br w:type="page"/>
      </w:r>
    </w:p>
    <w:p w14:paraId="4A3528F1" w14:textId="77777777" w:rsidR="00E12664" w:rsidRDefault="00261FCE">
      <w:pPr>
        <w:pStyle w:val="Appendix"/>
      </w:pPr>
      <w:del w:id="1664" w:author="灵宇·Caroline" w:date="2024-07-19T09:42:00Z">
        <w:r>
          <w:delText>e</w:delText>
        </w:r>
      </w:del>
      <w:r>
        <w:rPr>
          <w:rFonts w:hint="eastAsia"/>
        </w:rPr>
        <w:t>EXAMPLE OF BUSINESS PLAN ‐ LIZARD LIGHTHOUSE (UK) </w:t>
      </w:r>
    </w:p>
    <w:p w14:paraId="4A3528F2" w14:textId="77777777" w:rsidR="00E12664" w:rsidRDefault="00E12664">
      <w:pPr>
        <w:pStyle w:val="Appendix"/>
      </w:pPr>
    </w:p>
    <w:p w14:paraId="4A3528F3" w14:textId="77777777" w:rsidR="00E12664" w:rsidRDefault="00261FCE">
      <w:pPr>
        <w:pStyle w:val="BodyText"/>
        <w:suppressAutoHyphens/>
        <w:rPr>
          <w:b/>
          <w:bCs/>
        </w:rPr>
      </w:pPr>
      <w:bookmarkStart w:id="1665" w:name="_Hlk60401020"/>
      <w:r>
        <w:t xml:space="preserve">Appendices should be started on a separate page and contain information that is directly relevant to the main body of the text at a certain point, but that would be too large or distracting to include at that particular point. There are four levels of appendix heading styles available in the </w:t>
      </w:r>
      <w:r>
        <w:rPr>
          <w:b/>
          <w:bCs/>
        </w:rPr>
        <w:t xml:space="preserve">Style Gallery. </w:t>
      </w:r>
      <w:bookmarkEnd w:id="1665"/>
    </w:p>
    <w:p w14:paraId="4A3528F4" w14:textId="77777777" w:rsidR="00E12664" w:rsidRDefault="00261FCE">
      <w:pPr>
        <w:pStyle w:val="AppendixHead1"/>
      </w:pPr>
      <w:r>
        <w:t>Example of Appendix Head 1 style</w:t>
      </w:r>
    </w:p>
    <w:p w14:paraId="4A3528F5" w14:textId="77777777" w:rsidR="00E12664" w:rsidRDefault="00E12664">
      <w:pPr>
        <w:pStyle w:val="Heading1separationline"/>
        <w:rPr>
          <w:lang w:eastAsia="en-GB"/>
        </w:rPr>
      </w:pPr>
    </w:p>
    <w:p w14:paraId="4A3528F6" w14:textId="77777777" w:rsidR="00E12664" w:rsidRDefault="00261FCE">
      <w:pPr>
        <w:pStyle w:val="AppendixHead2"/>
      </w:pPr>
      <w:bookmarkStart w:id="1666" w:name="_Hlk60401219"/>
      <w:r>
        <w:t>Example of Appendix Head 2 Style</w:t>
      </w:r>
    </w:p>
    <w:p w14:paraId="4A3528F7" w14:textId="77777777" w:rsidR="00E12664" w:rsidRDefault="00E12664">
      <w:pPr>
        <w:pStyle w:val="Heading2separationline"/>
        <w:rPr>
          <w:lang w:eastAsia="en-GB"/>
        </w:rPr>
      </w:pPr>
    </w:p>
    <w:p w14:paraId="4A3528F8" w14:textId="77777777" w:rsidR="00E12664" w:rsidRDefault="00261FCE">
      <w:pPr>
        <w:pStyle w:val="BodyText"/>
        <w:suppressAutoHyphens/>
        <w:rPr>
          <w:lang w:eastAsia="en-GB"/>
        </w:rPr>
      </w:pPr>
      <w:r>
        <w:rPr>
          <w:lang w:eastAsia="en-GB"/>
        </w:rPr>
        <w:t xml:space="preserve">At the end of the </w:t>
      </w:r>
      <w:r>
        <w:rPr>
          <w:b/>
          <w:bCs/>
          <w:lang w:eastAsia="en-GB"/>
        </w:rPr>
        <w:t xml:space="preserve">Appendix head 2 </w:t>
      </w:r>
      <w:r>
        <w:rPr>
          <w:lang w:eastAsia="en-GB"/>
        </w:rPr>
        <w:t xml:space="preserve">style text press carriage return, the following paragraph is </w:t>
      </w:r>
      <w:r>
        <w:rPr>
          <w:b/>
          <w:bCs/>
          <w:lang w:eastAsia="en-GB"/>
        </w:rPr>
        <w:t>the Heading 1 separation line</w:t>
      </w:r>
      <w:r>
        <w:rPr>
          <w:lang w:eastAsia="en-GB"/>
        </w:rPr>
        <w:t xml:space="preserve"> style, press carriage return again, and the following line will be in </w:t>
      </w:r>
      <w:r>
        <w:rPr>
          <w:b/>
          <w:bCs/>
          <w:lang w:eastAsia="en-GB"/>
        </w:rPr>
        <w:t>Body text</w:t>
      </w:r>
      <w:r>
        <w:rPr>
          <w:lang w:eastAsia="en-GB"/>
        </w:rPr>
        <w:t xml:space="preserve"> style.</w:t>
      </w:r>
    </w:p>
    <w:bookmarkEnd w:id="1666"/>
    <w:p w14:paraId="4A3528F9" w14:textId="77777777" w:rsidR="00E12664" w:rsidRDefault="00261FCE">
      <w:pPr>
        <w:pStyle w:val="AppendixHead3"/>
      </w:pPr>
      <w:r>
        <w:t>Example of Appendix head 3 style</w:t>
      </w:r>
    </w:p>
    <w:p w14:paraId="4A3528FA" w14:textId="77777777" w:rsidR="00E12664" w:rsidRDefault="00E12664">
      <w:pPr>
        <w:pStyle w:val="Heading2separationline"/>
        <w:suppressAutoHyphens/>
        <w:rPr>
          <w:lang w:eastAsia="en-GB"/>
        </w:rPr>
      </w:pPr>
    </w:p>
    <w:p w14:paraId="4A3528FB" w14:textId="77777777" w:rsidR="00E12664" w:rsidRDefault="00261FCE">
      <w:pPr>
        <w:pStyle w:val="BodyText"/>
        <w:suppressAutoHyphens/>
      </w:pPr>
      <w:bookmarkStart w:id="1667" w:name="_Hlk60401247"/>
      <w:r>
        <w:t xml:space="preserve">The same following formatting applies to the </w:t>
      </w:r>
      <w:r>
        <w:rPr>
          <w:b/>
          <w:bCs/>
        </w:rPr>
        <w:t>Appendix Head 3</w:t>
      </w:r>
      <w:r>
        <w:t xml:space="preserve"> style i.e., press carriage return, the following paragraph is the </w:t>
      </w:r>
      <w:r>
        <w:rPr>
          <w:b/>
          <w:bCs/>
        </w:rPr>
        <w:t>Heading 2 separation line</w:t>
      </w:r>
      <w:r>
        <w:t xml:space="preserve"> style, press carriage return again, and you will be back to body text.</w:t>
      </w:r>
    </w:p>
    <w:bookmarkEnd w:id="1667"/>
    <w:p w14:paraId="4A3528FC" w14:textId="77777777" w:rsidR="00E12664" w:rsidRDefault="00261FCE">
      <w:pPr>
        <w:pStyle w:val="AppendixHead4"/>
        <w:suppressAutoHyphens/>
      </w:pPr>
      <w:r>
        <w:t>Example of Appendix Head 4 style</w:t>
      </w:r>
    </w:p>
    <w:p w14:paraId="4A3528FD" w14:textId="77777777" w:rsidR="00E12664" w:rsidRDefault="00261FCE">
      <w:pPr>
        <w:pStyle w:val="BodyText"/>
        <w:suppressAutoHyphens/>
      </w:pPr>
      <w:bookmarkStart w:id="1668" w:name="_Hlk60401279"/>
      <w:r>
        <w:rPr>
          <w:lang w:eastAsia="en-GB"/>
        </w:rPr>
        <w:t xml:space="preserve">The Appendix Head 4 style is followed by body text and does not have a separation line. </w:t>
      </w:r>
      <w:r>
        <w:t xml:space="preserve">Only the level 1 </w:t>
      </w:r>
      <w:r>
        <w:rPr>
          <w:b/>
          <w:bCs/>
        </w:rPr>
        <w:t>Appendix Title</w:t>
      </w:r>
      <w:r>
        <w:t xml:space="preserve"> will appear in the TOC.</w:t>
      </w:r>
    </w:p>
    <w:p w14:paraId="4A3528FE" w14:textId="77777777" w:rsidR="00E12664" w:rsidRDefault="00261FCE">
      <w:pPr>
        <w:pStyle w:val="AppendixHead4"/>
      </w:pPr>
      <w:r>
        <w:t>Example of Appendix Head 5 style</w:t>
      </w:r>
    </w:p>
    <w:p w14:paraId="4A3528FF" w14:textId="77777777" w:rsidR="00E12664" w:rsidRDefault="00261FCE">
      <w:pPr>
        <w:pStyle w:val="BodyText"/>
        <w:suppressAutoHyphens/>
        <w:rPr>
          <w:lang w:eastAsia="en-GB"/>
        </w:rPr>
      </w:pPr>
      <w:r>
        <w:rPr>
          <w:lang w:eastAsia="en-GB"/>
        </w:rPr>
        <w:t xml:space="preserve">The </w:t>
      </w:r>
      <w:r>
        <w:rPr>
          <w:b/>
          <w:bCs/>
          <w:lang w:eastAsia="en-GB"/>
        </w:rPr>
        <w:t>Appendix Head 5 style</w:t>
      </w:r>
      <w:r>
        <w:rPr>
          <w:lang w:eastAsia="en-GB"/>
        </w:rPr>
        <w:t xml:space="preserve"> is followed by body text and does not have a separation line.  Figure and tables should be labelled as a continuation from the main Guideline content.</w:t>
      </w:r>
    </w:p>
    <w:bookmarkEnd w:id="1668"/>
    <w:p w14:paraId="4A352900" w14:textId="77777777" w:rsidR="00E12664" w:rsidRDefault="00261FCE">
      <w:pPr>
        <w:pStyle w:val="Annex"/>
        <w:suppressAutoHyphens/>
        <w:rPr>
          <w:lang w:eastAsia="en-GB"/>
        </w:rPr>
      </w:pPr>
      <w:r>
        <w:rPr>
          <w:lang w:eastAsia="en-GB"/>
        </w:rPr>
        <w:t>Example of Annex title (Head 1) style</w:t>
      </w:r>
    </w:p>
    <w:p w14:paraId="4A352901" w14:textId="77777777" w:rsidR="00E12664" w:rsidRDefault="00261FCE">
      <w:pPr>
        <w:pStyle w:val="BodyText"/>
        <w:suppressAutoHyphens/>
        <w:rPr>
          <w:lang w:eastAsia="en-GB"/>
        </w:rPr>
      </w:pPr>
      <w:r>
        <w:rPr>
          <w:lang w:eastAsia="en-GB"/>
        </w:rPr>
        <w:t>Annexes should include information that can exist in isolation e.g.</w:t>
      </w:r>
    </w:p>
    <w:p w14:paraId="4A352902" w14:textId="77777777" w:rsidR="00E12664" w:rsidRDefault="00261FCE">
      <w:pPr>
        <w:pStyle w:val="Bullet1"/>
        <w:suppressAutoHyphens/>
        <w:rPr>
          <w:lang w:eastAsia="en-GB"/>
        </w:rPr>
      </w:pPr>
      <w:r>
        <w:rPr>
          <w:lang w:eastAsia="en-GB"/>
        </w:rPr>
        <w:t>a technical specification for a new piece of equipment;</w:t>
      </w:r>
    </w:p>
    <w:p w14:paraId="4A352903" w14:textId="77777777" w:rsidR="00E12664" w:rsidRDefault="00261FCE">
      <w:pPr>
        <w:pStyle w:val="Bullet1"/>
        <w:suppressAutoHyphens/>
        <w:rPr>
          <w:lang w:eastAsia="en-GB"/>
        </w:rPr>
      </w:pPr>
      <w:r>
        <w:rPr>
          <w:lang w:eastAsia="en-GB"/>
        </w:rPr>
        <w:t>the content and structure of a new training module; or</w:t>
      </w:r>
    </w:p>
    <w:p w14:paraId="4A352904" w14:textId="77777777" w:rsidR="00E12664" w:rsidRDefault="00261FCE">
      <w:pPr>
        <w:pStyle w:val="Bullet1"/>
        <w:suppressAutoHyphens/>
        <w:rPr>
          <w:lang w:eastAsia="en-GB"/>
        </w:rPr>
      </w:pPr>
      <w:r>
        <w:rPr>
          <w:lang w:eastAsia="en-GB"/>
        </w:rPr>
        <w:t>the detail associated with a new recommendation for an AIS.</w:t>
      </w:r>
    </w:p>
    <w:p w14:paraId="4A352905" w14:textId="77777777" w:rsidR="00E12664" w:rsidRDefault="00261FCE">
      <w:pPr>
        <w:pStyle w:val="BodyText"/>
        <w:suppressAutoHyphens/>
        <w:rPr>
          <w:lang w:eastAsia="en-GB"/>
        </w:rPr>
      </w:pPr>
      <w:r>
        <w:rPr>
          <w:lang w:eastAsia="en-GB"/>
        </w:rPr>
        <w:t xml:space="preserve">Annexes can include appendices if required. </w:t>
      </w:r>
      <w:r>
        <w:t xml:space="preserve">There are also four levels of annex heading styles available in the </w:t>
      </w:r>
      <w:r>
        <w:rPr>
          <w:b/>
          <w:bCs/>
        </w:rPr>
        <w:t xml:space="preserve">Style Gallery. </w:t>
      </w:r>
      <w:r>
        <w:t xml:space="preserve">In addition to the </w:t>
      </w:r>
      <w:r>
        <w:rPr>
          <w:b/>
          <w:bCs/>
        </w:rPr>
        <w:t>Annex title</w:t>
      </w:r>
      <w:r>
        <w:t xml:space="preserve"> (</w:t>
      </w:r>
      <w:r>
        <w:rPr>
          <w:b/>
          <w:bCs/>
        </w:rPr>
        <w:t xml:space="preserve">Head 1) </w:t>
      </w:r>
      <w:r>
        <w:t xml:space="preserve">style there is </w:t>
      </w:r>
      <w:r>
        <w:rPr>
          <w:b/>
          <w:bCs/>
        </w:rPr>
        <w:t>Annexe Head 2</w:t>
      </w:r>
      <w:r>
        <w:t xml:space="preserve">, </w:t>
      </w:r>
      <w:r>
        <w:rPr>
          <w:b/>
          <w:bCs/>
        </w:rPr>
        <w:t>Annexe Head 3</w:t>
      </w:r>
      <w:r>
        <w:t xml:space="preserve"> and </w:t>
      </w:r>
      <w:r>
        <w:rPr>
          <w:b/>
          <w:bCs/>
        </w:rPr>
        <w:t>Annexe Head 4</w:t>
      </w:r>
      <w:r>
        <w:t xml:space="preserve">. These follow a similar format to the appendix heading styles. </w:t>
      </w:r>
      <w:r>
        <w:rPr>
          <w:lang w:eastAsia="en-GB"/>
        </w:rPr>
        <w:t xml:space="preserve">As many annexes can be included as needed and it is advisable to separate them with a page break. </w:t>
      </w:r>
      <w:r>
        <w:t xml:space="preserve">Only the level 1 </w:t>
      </w:r>
      <w:r>
        <w:rPr>
          <w:b/>
          <w:bCs/>
        </w:rPr>
        <w:t>Annex title</w:t>
      </w:r>
      <w:r>
        <w:t xml:space="preserve"> style text will appear in the TOC.</w:t>
      </w:r>
    </w:p>
    <w:p w14:paraId="4A352906" w14:textId="77777777" w:rsidR="00E12664" w:rsidRDefault="00261FCE">
      <w:pPr>
        <w:pStyle w:val="AnnexHead2"/>
        <w:suppressAutoHyphens/>
      </w:pPr>
      <w:r>
        <w:t>Example of Annex Head 2 style</w:t>
      </w:r>
    </w:p>
    <w:p w14:paraId="4A352907" w14:textId="77777777" w:rsidR="00E12664" w:rsidRDefault="00E12664">
      <w:pPr>
        <w:pStyle w:val="Heading1separationline"/>
        <w:suppressAutoHyphens/>
        <w:rPr>
          <w:lang w:eastAsia="en-GB"/>
        </w:rPr>
      </w:pPr>
    </w:p>
    <w:p w14:paraId="4A352908" w14:textId="77777777" w:rsidR="00E12664" w:rsidRDefault="00261FCE">
      <w:pPr>
        <w:pStyle w:val="AnnexHead3"/>
        <w:suppressAutoHyphens/>
      </w:pPr>
      <w:r>
        <w:t>Example of Annex Head 3 style</w:t>
      </w:r>
    </w:p>
    <w:p w14:paraId="4A352909" w14:textId="77777777" w:rsidR="00E12664" w:rsidRDefault="00E12664">
      <w:pPr>
        <w:pStyle w:val="Heading2separationline"/>
        <w:suppressAutoHyphens/>
        <w:rPr>
          <w:lang w:eastAsia="en-GB"/>
        </w:rPr>
      </w:pPr>
    </w:p>
    <w:p w14:paraId="4A35290A" w14:textId="77777777" w:rsidR="00E12664" w:rsidRDefault="00261FCE">
      <w:pPr>
        <w:pStyle w:val="AnnexHead4"/>
        <w:suppressAutoHyphens/>
      </w:pPr>
      <w:r>
        <w:t>Example of Annex Head 4 style</w:t>
      </w:r>
    </w:p>
    <w:p w14:paraId="4A35290B" w14:textId="77777777" w:rsidR="00E12664" w:rsidRDefault="00261FCE">
      <w:pPr>
        <w:pStyle w:val="BodyText"/>
        <w:suppressAutoHyphens/>
        <w:rPr>
          <w:lang w:eastAsia="en-GB"/>
        </w:rPr>
      </w:pPr>
      <w:bookmarkStart w:id="1669" w:name="_Hlk60407741"/>
      <w:r>
        <w:rPr>
          <w:lang w:eastAsia="en-GB"/>
        </w:rPr>
        <w:t xml:space="preserve">Annex figures and tables should be labelled with the </w:t>
      </w:r>
      <w:r>
        <w:rPr>
          <w:b/>
          <w:bCs/>
          <w:lang w:eastAsia="en-GB"/>
        </w:rPr>
        <w:t>Annex Figure Caption</w:t>
      </w:r>
      <w:r>
        <w:rPr>
          <w:lang w:eastAsia="en-GB"/>
        </w:rPr>
        <w:t xml:space="preserve"> and</w:t>
      </w:r>
      <w:r>
        <w:rPr>
          <w:b/>
          <w:bCs/>
          <w:lang w:eastAsia="en-GB"/>
        </w:rPr>
        <w:t xml:space="preserve"> Annex Table Caption</w:t>
      </w:r>
      <w:r>
        <w:rPr>
          <w:lang w:eastAsia="en-GB"/>
        </w:rPr>
        <w:t xml:space="preserve"> styles respectively, rather than the main figure and table caption styles. This ensures the annex can be read logically in isolation and that annex figures and tables are not included in the List of Figures and Tables respectively on the main Guideline contents page. </w:t>
      </w:r>
    </w:p>
    <w:bookmarkEnd w:id="1669"/>
    <w:p w14:paraId="4A35290C" w14:textId="77777777" w:rsidR="00E12664" w:rsidRDefault="00261FCE">
      <w:pPr>
        <w:pStyle w:val="AnnexFigureCaption"/>
        <w:suppressAutoHyphens/>
      </w:pPr>
      <w:r>
        <w:t>Example of annex figure caption</w:t>
      </w:r>
    </w:p>
    <w:p w14:paraId="4A35290D" w14:textId="77777777" w:rsidR="00E12664" w:rsidRDefault="00261FCE">
      <w:pPr>
        <w:pStyle w:val="AnnexHead5"/>
        <w:suppressAutoHyphens/>
      </w:pPr>
      <w:r>
        <w:t>Example of Annex Head 5 style</w:t>
      </w:r>
    </w:p>
    <w:sectPr w:rsidR="00E12664">
      <w:headerReference w:type="even" r:id="rId25"/>
      <w:headerReference w:type="default" r:id="rId26"/>
      <w:footerReference w:type="even" r:id="rId27"/>
      <w:headerReference w:type="first" r:id="rId28"/>
      <w:footerReference w:type="first" r:id="rId29"/>
      <w:pgSz w:w="11906" w:h="16838"/>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B3070" w14:textId="77777777" w:rsidR="00C96384" w:rsidRDefault="00C96384">
      <w:pPr>
        <w:spacing w:line="240" w:lineRule="auto"/>
      </w:pPr>
      <w:r>
        <w:separator/>
      </w:r>
    </w:p>
  </w:endnote>
  <w:endnote w:type="continuationSeparator" w:id="0">
    <w:p w14:paraId="4F08B8EA" w14:textId="77777777" w:rsidR="00C96384" w:rsidRDefault="00C96384">
      <w:pPr>
        <w:spacing w:line="240" w:lineRule="auto"/>
      </w:pPr>
      <w:r>
        <w:continuationSeparator/>
      </w:r>
    </w:p>
  </w:endnote>
  <w:endnote w:type="continuationNotice" w:id="1">
    <w:p w14:paraId="5CF0BCCA" w14:textId="77777777" w:rsidR="00C96384" w:rsidRDefault="00C963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22" w14:textId="77777777" w:rsidR="00E12664" w:rsidRDefault="00261FC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352923" w14:textId="77777777" w:rsidR="00E12664" w:rsidRDefault="00261FCE">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352924" w14:textId="77777777" w:rsidR="00E12664" w:rsidRDefault="00261FCE">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352925" w14:textId="77777777" w:rsidR="00E12664" w:rsidRDefault="00261FCE">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352926" w14:textId="77777777" w:rsidR="00E12664" w:rsidRDefault="00E126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27" w14:textId="77777777" w:rsidR="00E12664" w:rsidRDefault="00261FCE">
    <w:pPr>
      <w:pStyle w:val="Footer"/>
    </w:pPr>
    <w:r>
      <w:rPr>
        <w:noProof/>
        <w:lang w:val="en-US"/>
      </w:rPr>
      <mc:AlternateContent>
        <mc:Choice Requires="wps">
          <w:drawing>
            <wp:anchor distT="0" distB="0" distL="114300" distR="114300" simplePos="0" relativeHeight="251658244" behindDoc="0" locked="0" layoutInCell="1" allowOverlap="1" wp14:anchorId="4A352954" wp14:editId="4A352955">
              <wp:simplePos x="0" y="0"/>
              <wp:positionH relativeFrom="page">
                <wp:posOffset>225425</wp:posOffset>
              </wp:positionH>
              <wp:positionV relativeFrom="page">
                <wp:posOffset>9106535</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75pt;margin-top:717.05pt;height:0pt;width:561.25pt;mso-position-horizontal-relative:page;mso-position-vertical-relative:page;z-index:251663360;mso-width-relative:page;mso-height-relative:page;" filled="f" stroked="t" coordsize="21600,21600" o:gfxdata="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JUbz2zXAAAADQEAAA8AAAAAAAAAAQAgAAAAIgAAAGRycy9kb3du&#10;cmV2LnhtbFBLAQIUABQAAAAIAIdO4kCZsxIxxwEAAJ4DAAAOAAAAAAAAAAEAIAAAACYBAABkcnMv&#10;ZTJvRG9jLnhtbFBLBQYAAAAABgAGAFkBAABfBQAAAAA=&#10;">
              <v:fill on="f" focussize="0,0"/>
              <v:stroke weight="1pt" color="#00558C [3204]" joinstyle="round"/>
              <v:imagedata o:title=""/>
              <o:lock v:ext="edit" aspectratio="f"/>
            </v:line>
          </w:pict>
        </mc:Fallback>
      </mc:AlternateContent>
    </w:r>
    <w:r>
      <w:rPr>
        <w:noProof/>
        <w:lang w:val="en-US"/>
      </w:rPr>
      <w:drawing>
        <wp:anchor distT="0" distB="0" distL="114300" distR="114300" simplePos="0" relativeHeight="251658243" behindDoc="1" locked="0" layoutInCell="1" allowOverlap="1" wp14:anchorId="4A352956" wp14:editId="4A352957">
          <wp:simplePos x="0" y="0"/>
          <wp:positionH relativeFrom="page">
            <wp:posOffset>786130</wp:posOffset>
          </wp:positionH>
          <wp:positionV relativeFrom="page">
            <wp:posOffset>9725025</wp:posOffset>
          </wp:positionV>
          <wp:extent cx="3247390" cy="7239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4A352928" w14:textId="77777777" w:rsidR="00E12664" w:rsidRDefault="00E12664">
    <w:pPr>
      <w:pStyle w:val="Footer"/>
    </w:pPr>
  </w:p>
  <w:p w14:paraId="4A352929" w14:textId="77777777" w:rsidR="00E12664" w:rsidRDefault="00261FCE">
    <w:pPr>
      <w:pStyle w:val="Footer"/>
      <w:tabs>
        <w:tab w:val="left" w:pos="1781"/>
      </w:tabs>
    </w:pPr>
    <w:r>
      <w:tab/>
    </w:r>
  </w:p>
  <w:p w14:paraId="4A35292A" w14:textId="77777777" w:rsidR="00E12664" w:rsidRDefault="00E12664">
    <w:pPr>
      <w:pStyle w:val="Footer"/>
    </w:pPr>
  </w:p>
  <w:p w14:paraId="4A35292B" w14:textId="77777777" w:rsidR="00E12664" w:rsidRDefault="00261FCE">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2F" w14:textId="77777777" w:rsidR="00E12664" w:rsidRDefault="00261FCE">
    <w:r>
      <w:rPr>
        <w:noProof/>
        <w:lang w:val="en-US"/>
      </w:rPr>
      <mc:AlternateContent>
        <mc:Choice Requires="wps">
          <w:drawing>
            <wp:anchor distT="0" distB="0" distL="114300" distR="114300" simplePos="0" relativeHeight="251658246" behindDoc="0" locked="0" layoutInCell="1" allowOverlap="1" wp14:anchorId="4A35295B" wp14:editId="4A35295C">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65408;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4A352930" w14:textId="77777777" w:rsidR="00E12664" w:rsidRDefault="00261FCE">
    <w:pPr>
      <w:rPr>
        <w:rStyle w:val="PageNumber"/>
        <w:szCs w:val="15"/>
        <w:lang w:eastAsia="zh-CN"/>
      </w:rPr>
    </w:pPr>
    <w:r>
      <w:rPr>
        <w:szCs w:val="15"/>
      </w:rPr>
      <w:fldChar w:fldCharType="begin"/>
    </w:r>
    <w:r>
      <w:rPr>
        <w:szCs w:val="15"/>
        <w:lang w:eastAsia="zh-CN"/>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eastAsia="zh-CN"/>
      </w:rPr>
      <w:t xml:space="preserve"> </w:t>
    </w:r>
    <w:r>
      <w:rPr>
        <w:szCs w:val="15"/>
      </w:rPr>
      <w:fldChar w:fldCharType="begin"/>
    </w:r>
    <w:r>
      <w:rPr>
        <w:szCs w:val="15"/>
        <w:lang w:val="en-US" w:eastAsia="zh-CN"/>
      </w:rPr>
      <w:instrText xml:space="preserve"> STYLEREF "Document number" \* MERGEFORMAT </w:instrText>
    </w:r>
    <w:r>
      <w:rPr>
        <w:szCs w:val="15"/>
      </w:rPr>
      <w:fldChar w:fldCharType="separate"/>
    </w:r>
    <w:r>
      <w:rPr>
        <w:szCs w:val="15"/>
        <w:lang w:val="en-US" w:eastAsia="zh-CN"/>
      </w:rPr>
      <w:t xml:space="preserve">G1075 </w:t>
    </w:r>
    <w:r>
      <w:rPr>
        <w:szCs w:val="15"/>
      </w:rPr>
      <w:fldChar w:fldCharType="end"/>
    </w:r>
    <w:r>
      <w:rPr>
        <w:szCs w:val="15"/>
        <w:lang w:eastAsia="zh-CN"/>
      </w:rPr>
      <w:t xml:space="preserve"> – </w:t>
    </w:r>
    <w:r>
      <w:rPr>
        <w:szCs w:val="15"/>
      </w:rPr>
      <w:fldChar w:fldCharType="begin"/>
    </w:r>
    <w:r>
      <w:rPr>
        <w:szCs w:val="15"/>
        <w:lang w:eastAsia="zh-CN"/>
      </w:rPr>
      <w:instrText xml:space="preserve"> STYLEREF Subtitle \* MERGEFORMAT </w:instrText>
    </w:r>
    <w:r>
      <w:rPr>
        <w:szCs w:val="15"/>
      </w:rPr>
      <w:fldChar w:fldCharType="separate"/>
    </w:r>
    <w:r>
      <w:rPr>
        <w:b/>
      </w:rPr>
      <w:t>错误！未定义样式。</w:t>
    </w:r>
    <w:r>
      <w:rPr>
        <w:szCs w:val="15"/>
      </w:rPr>
      <w:fldChar w:fldCharType="end"/>
    </w:r>
  </w:p>
  <w:p w14:paraId="4A352931" w14:textId="77777777" w:rsidR="00E12664" w:rsidRDefault="00261FCE">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3B" w14:textId="77777777" w:rsidR="00E12664" w:rsidRDefault="00E12664">
    <w:pPr>
      <w:pStyle w:val="Footerportrait"/>
    </w:pPr>
  </w:p>
  <w:p w14:paraId="4A35293C" w14:textId="77777777" w:rsidR="00E12664" w:rsidRDefault="00261FCE">
    <w:pPr>
      <w:pStyle w:val="Footerportrait"/>
      <w:rPr>
        <w:rStyle w:val="PageNumber"/>
        <w:szCs w:val="15"/>
      </w:rPr>
    </w:pPr>
    <w:fldSimple w:instr=" STYLEREF  &quot;Document type&quot;  \* MERGEFORMAT ">
      <w:r>
        <w:rPr>
          <w:noProof/>
        </w:rPr>
        <w:t xml:space="preserve">IALA </w:t>
      </w:r>
      <w:r w:rsidR="00000000">
        <w:t>GUIDELINE</w:t>
      </w:r>
    </w:fldSimple>
    <w:r>
      <w:t xml:space="preserve"> </w:t>
    </w:r>
    <w:fldSimple w:instr=" STYLEREF &quot;Document number&quot; \* MERGEFORMAT ">
      <w:r>
        <w:rPr>
          <w:noProof/>
        </w:rPr>
        <w:t>G1075</w:t>
      </w:r>
      <w:r w:rsidR="00000000">
        <w:t xml:space="preserve"> </w:t>
      </w:r>
    </w:fldSimple>
    <w:r>
      <w:t xml:space="preserve"> </w:t>
    </w:r>
    <w:fldSimple w:instr=" STYLEREF &quot;Document name&quot; \* MERGEFORMAT ">
      <w:r>
        <w:rPr>
          <w:noProof/>
        </w:rPr>
        <w:t xml:space="preserve">A BUSINESS PLAN FOR THE COMPLEMENTARY USE OF A </w:t>
      </w:r>
      <w:r w:rsidR="00000000">
        <w:t>HERITAGE</w:t>
      </w:r>
      <w:r>
        <w:rPr>
          <w:noProof/>
        </w:rPr>
        <w:t xml:space="preserve"> LIGHTHOUSE</w:t>
      </w:r>
    </w:fldSimple>
  </w:p>
  <w:p w14:paraId="4A35293D" w14:textId="77777777" w:rsidR="00E12664" w:rsidRDefault="00261FCE">
    <w:pPr>
      <w:pStyle w:val="Footerportrait"/>
    </w:pPr>
    <w:fldSimple w:instr=" STYLEREF &quot;Edition number&quot; \* MERGEFORMAT ">
      <w:r>
        <w:rPr>
          <w:noProof/>
        </w:rPr>
        <w:t>Edition x.x</w:t>
      </w:r>
    </w:fldSimple>
    <w:r>
      <w:t xml:space="preserve"> </w:t>
    </w:r>
    <w:fldSimple w:instr=" STYLEREF  MRN  \* MERGEFORMAT ">
      <w:r>
        <w:rPr>
          <w:noProof/>
        </w:rPr>
        <w:t>urn:mrn:iala:pub:gnnnn</w:t>
      </w:r>
    </w:fldSimple>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2</w:t>
    </w:r>
    <w:r>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42" w14:textId="77777777" w:rsidR="00E12664" w:rsidRDefault="00261FC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352943" w14:textId="77777777" w:rsidR="00E12664" w:rsidRDefault="00261FCE">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352944" w14:textId="77777777" w:rsidR="00E12664" w:rsidRDefault="00261FCE">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352945" w14:textId="77777777" w:rsidR="00E12664" w:rsidRDefault="00261FCE">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352946" w14:textId="77777777" w:rsidR="00E12664" w:rsidRDefault="00E12664">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4A" w14:textId="77777777" w:rsidR="00E12664" w:rsidRDefault="00261FCE">
    <w:r>
      <w:rPr>
        <w:noProof/>
        <w:lang w:val="en-US"/>
      </w:rPr>
      <mc:AlternateContent>
        <mc:Choice Requires="wps">
          <w:drawing>
            <wp:anchor distT="0" distB="0" distL="114300" distR="114300" simplePos="0" relativeHeight="251658253" behindDoc="0" locked="0" layoutInCell="1" allowOverlap="1" wp14:anchorId="4A35296D" wp14:editId="4A35296E">
              <wp:simplePos x="0" y="0"/>
              <wp:positionH relativeFrom="page">
                <wp:posOffset>281940</wp:posOffset>
              </wp:positionH>
              <wp:positionV relativeFrom="page">
                <wp:posOffset>9942195</wp:posOffset>
              </wp:positionV>
              <wp:extent cx="7127875"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72576;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Dh5JdXIAQAAngMAAA4AAAAAAAAAAQAgAAAAJwEAAGRy&#10;cy9lMm9Eb2MueG1sUEsFBgAAAAAGAAYAWQEAAGEFAAAAAA==&#10;">
              <v:fill on="f" focussize="0,0"/>
              <v:stroke weight="1pt" color="#00558C [3204]" joinstyle="round"/>
              <v:imagedata o:title=""/>
              <o:lock v:ext="edit" aspectratio="f"/>
            </v:line>
          </w:pict>
        </mc:Fallback>
      </mc:AlternateContent>
    </w:r>
  </w:p>
  <w:p w14:paraId="4A35294B" w14:textId="77777777" w:rsidR="00E12664" w:rsidRDefault="00261FCE">
    <w:pPr>
      <w:rPr>
        <w:rStyle w:val="PageNumber"/>
        <w:szCs w:val="15"/>
        <w:lang w:eastAsia="zh-CN"/>
      </w:rPr>
    </w:pPr>
    <w:r>
      <w:rPr>
        <w:szCs w:val="15"/>
      </w:rPr>
      <w:fldChar w:fldCharType="begin"/>
    </w:r>
    <w:r>
      <w:rPr>
        <w:szCs w:val="15"/>
        <w:lang w:eastAsia="zh-CN"/>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eastAsia="zh-CN"/>
      </w:rPr>
      <w:t xml:space="preserve"> </w:t>
    </w:r>
    <w:r>
      <w:rPr>
        <w:szCs w:val="15"/>
      </w:rPr>
      <w:fldChar w:fldCharType="begin"/>
    </w:r>
    <w:r>
      <w:rPr>
        <w:szCs w:val="15"/>
        <w:lang w:val="en-US" w:eastAsia="zh-CN"/>
      </w:rPr>
      <w:instrText xml:space="preserve"> STYLEREF "Document number" \* MERGEFORMAT </w:instrText>
    </w:r>
    <w:r>
      <w:rPr>
        <w:szCs w:val="15"/>
      </w:rPr>
      <w:fldChar w:fldCharType="separate"/>
    </w:r>
    <w:r>
      <w:rPr>
        <w:szCs w:val="15"/>
        <w:lang w:val="en-US" w:eastAsia="zh-CN"/>
      </w:rPr>
      <w:t xml:space="preserve">G1075 </w:t>
    </w:r>
    <w:r>
      <w:rPr>
        <w:szCs w:val="15"/>
      </w:rPr>
      <w:fldChar w:fldCharType="end"/>
    </w:r>
    <w:r>
      <w:rPr>
        <w:szCs w:val="15"/>
        <w:lang w:eastAsia="zh-CN"/>
      </w:rPr>
      <w:t xml:space="preserve"> – </w:t>
    </w:r>
    <w:r>
      <w:rPr>
        <w:szCs w:val="15"/>
      </w:rPr>
      <w:fldChar w:fldCharType="begin"/>
    </w:r>
    <w:r>
      <w:rPr>
        <w:szCs w:val="15"/>
        <w:lang w:eastAsia="zh-CN"/>
      </w:rPr>
      <w:instrText xml:space="preserve"> STYLEREF Subtitle \* MERGEFORMAT </w:instrText>
    </w:r>
    <w:r>
      <w:rPr>
        <w:szCs w:val="15"/>
      </w:rPr>
      <w:fldChar w:fldCharType="separate"/>
    </w:r>
    <w:r>
      <w:rPr>
        <w:b/>
      </w:rPr>
      <w:t>错误！未定义样式。</w:t>
    </w:r>
    <w:r>
      <w:rPr>
        <w:szCs w:val="15"/>
      </w:rPr>
      <w:fldChar w:fldCharType="end"/>
    </w:r>
  </w:p>
  <w:p w14:paraId="4A35294C" w14:textId="77777777" w:rsidR="00E12664" w:rsidRDefault="00261FCE">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F1EAB" w14:textId="77777777" w:rsidR="00C96384" w:rsidRDefault="00C96384">
      <w:pPr>
        <w:spacing w:line="240" w:lineRule="auto"/>
      </w:pPr>
      <w:r>
        <w:separator/>
      </w:r>
    </w:p>
  </w:footnote>
  <w:footnote w:type="continuationSeparator" w:id="0">
    <w:p w14:paraId="4B9BF7EE" w14:textId="77777777" w:rsidR="00C96384" w:rsidRDefault="00C96384">
      <w:pPr>
        <w:spacing w:line="240" w:lineRule="auto"/>
      </w:pPr>
      <w:r>
        <w:continuationSeparator/>
      </w:r>
    </w:p>
  </w:footnote>
  <w:footnote w:type="continuationNotice" w:id="1">
    <w:p w14:paraId="7DCC5FDD" w14:textId="77777777" w:rsidR="00C96384" w:rsidRDefault="00C9638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18" w14:textId="77777777" w:rsidR="00E12664" w:rsidRDefault="00000000">
    <w:pPr>
      <w:pStyle w:val="Header"/>
    </w:pPr>
    <w:r>
      <w:pict w14:anchorId="4A3529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65822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4A35294E">
        <v:shape id="_x0000_s1026" type="#_x0000_t136" style="position:absolute;margin-left:0;margin-top:0;width:449.6pt;height:269.75pt;rotation:315;z-index:-251658233;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19" w14:textId="77777777" w:rsidR="00E12664" w:rsidRDefault="00000000">
    <w:pPr>
      <w:pStyle w:val="Header"/>
    </w:pPr>
    <w:r>
      <w:pict w14:anchorId="4A3529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658223;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261FCE">
      <w:rPr>
        <w:noProof/>
        <w:lang w:val="en-US"/>
      </w:rPr>
      <w:drawing>
        <wp:anchor distT="0" distB="0" distL="114300" distR="114300" simplePos="0" relativeHeight="251658241" behindDoc="1" locked="0" layoutInCell="1" allowOverlap="1" wp14:anchorId="4A352950" wp14:editId="4A352951">
          <wp:simplePos x="0" y="0"/>
          <wp:positionH relativeFrom="page">
            <wp:posOffset>2880360</wp:posOffset>
          </wp:positionH>
          <wp:positionV relativeFrom="page">
            <wp:posOffset>180340</wp:posOffset>
          </wp:positionV>
          <wp:extent cx="1803400" cy="144018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4A35291A" w14:textId="77777777" w:rsidR="00E12664" w:rsidRDefault="00E12664">
    <w:pPr>
      <w:pStyle w:val="Header"/>
    </w:pPr>
  </w:p>
  <w:p w14:paraId="4A35291B" w14:textId="77777777" w:rsidR="00E12664" w:rsidRDefault="00E12664">
    <w:pPr>
      <w:pStyle w:val="Header"/>
    </w:pPr>
  </w:p>
  <w:p w14:paraId="4A35291C" w14:textId="77777777" w:rsidR="00E12664" w:rsidRDefault="00E12664">
    <w:pPr>
      <w:pStyle w:val="Header"/>
    </w:pPr>
  </w:p>
  <w:p w14:paraId="4A35291D" w14:textId="77777777" w:rsidR="00E12664" w:rsidRDefault="00E12664">
    <w:pPr>
      <w:pStyle w:val="Header"/>
    </w:pPr>
  </w:p>
  <w:p w14:paraId="4A35291E" w14:textId="77777777" w:rsidR="00E12664" w:rsidRDefault="00261FCE">
    <w:pPr>
      <w:pStyle w:val="Header"/>
    </w:pPr>
    <w:r>
      <w:rPr>
        <w:noProof/>
        <w:lang w:val="en-US"/>
      </w:rPr>
      <w:drawing>
        <wp:anchor distT="0" distB="0" distL="114300" distR="114300" simplePos="0" relativeHeight="251658240" behindDoc="1" locked="0" layoutInCell="1" allowOverlap="1" wp14:anchorId="4A352952" wp14:editId="4A352953">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4A35291F" w14:textId="77777777" w:rsidR="00E12664" w:rsidRDefault="00E12664">
    <w:pPr>
      <w:pStyle w:val="Header"/>
    </w:pPr>
  </w:p>
  <w:p w14:paraId="4A352920" w14:textId="77777777" w:rsidR="00E12664" w:rsidRDefault="00E12664">
    <w:pPr>
      <w:pStyle w:val="Header"/>
    </w:pPr>
  </w:p>
  <w:p w14:paraId="4A352921" w14:textId="77777777" w:rsidR="00E12664" w:rsidRDefault="00E12664">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2C" w14:textId="77777777" w:rsidR="00E12664" w:rsidRDefault="00000000">
    <w:pPr>
      <w:pStyle w:val="Header"/>
    </w:pPr>
    <w:r>
      <w:pict w14:anchorId="4A3529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658225;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261FCE">
      <w:rPr>
        <w:noProof/>
        <w:lang w:val="en-US"/>
      </w:rPr>
      <w:drawing>
        <wp:anchor distT="0" distB="0" distL="114300" distR="114300" simplePos="0" relativeHeight="251658245" behindDoc="1" locked="0" layoutInCell="1" allowOverlap="1" wp14:anchorId="4A352959" wp14:editId="4A35295A">
          <wp:simplePos x="0" y="0"/>
          <wp:positionH relativeFrom="page">
            <wp:posOffset>6827520</wp:posOffset>
          </wp:positionH>
          <wp:positionV relativeFrom="page">
            <wp:posOffset>0</wp:posOffset>
          </wp:positionV>
          <wp:extent cx="720090" cy="72009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A35292D" w14:textId="77777777" w:rsidR="00E12664" w:rsidRDefault="00E12664">
    <w:pPr>
      <w:pStyle w:val="Header"/>
    </w:pPr>
  </w:p>
  <w:p w14:paraId="4A35292E" w14:textId="77777777" w:rsidR="00E12664" w:rsidRDefault="00E126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32" w14:textId="77777777" w:rsidR="00E12664" w:rsidRDefault="00000000">
    <w:pPr>
      <w:pStyle w:val="Header"/>
    </w:pPr>
    <w:r>
      <w:pict w14:anchorId="4A3529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658221;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4A35295E">
        <v:shape id="_x0000_s1029" type="#_x0000_t136" style="position:absolute;margin-left:0;margin-top:0;width:449.6pt;height:269.75pt;rotation:315;z-index:-251658231;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33" w14:textId="77777777" w:rsidR="00E12664" w:rsidRDefault="00000000">
    <w:pPr>
      <w:pStyle w:val="Header"/>
      <w:tabs>
        <w:tab w:val="right" w:pos="10205"/>
      </w:tabs>
    </w:pPr>
    <w:r>
      <w:pict w14:anchorId="4A3529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65822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261FCE">
      <w:rPr>
        <w:noProof/>
        <w:lang w:val="en-US"/>
      </w:rPr>
      <w:drawing>
        <wp:anchor distT="0" distB="0" distL="114300" distR="114300" simplePos="0" relativeHeight="251658242" behindDoc="1" locked="0" layoutInCell="1" allowOverlap="1" wp14:anchorId="4A352960" wp14:editId="4A352961">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rsidR="00261FCE">
      <w:tab/>
    </w:r>
  </w:p>
  <w:p w14:paraId="4A352934" w14:textId="77777777" w:rsidR="00E12664" w:rsidRDefault="00E12664">
    <w:pPr>
      <w:pStyle w:val="Header"/>
    </w:pPr>
  </w:p>
  <w:p w14:paraId="4A352935" w14:textId="77777777" w:rsidR="00E12664" w:rsidRDefault="00E12664">
    <w:pPr>
      <w:pStyle w:val="Header"/>
    </w:pPr>
  </w:p>
  <w:p w14:paraId="4A352936" w14:textId="77777777" w:rsidR="00E12664" w:rsidRDefault="00E12664">
    <w:pPr>
      <w:pStyle w:val="Header"/>
    </w:pPr>
  </w:p>
  <w:p w14:paraId="4A352937" w14:textId="77777777" w:rsidR="00E12664" w:rsidRDefault="00E12664">
    <w:pPr>
      <w:pStyle w:val="Header"/>
    </w:pPr>
  </w:p>
  <w:p w14:paraId="4A352938" w14:textId="77777777" w:rsidR="00E12664" w:rsidRDefault="00261FCE">
    <w:pPr>
      <w:pStyle w:val="Contents"/>
    </w:pPr>
    <w:r>
      <w:t>DOCUMENT REVISION</w:t>
    </w:r>
  </w:p>
  <w:p w14:paraId="4A352939" w14:textId="77777777" w:rsidR="00E12664" w:rsidRDefault="00E12664">
    <w:pPr>
      <w:pStyle w:val="Header"/>
    </w:pPr>
  </w:p>
  <w:p w14:paraId="4A35293A" w14:textId="77777777" w:rsidR="00E12664" w:rsidRDefault="00E12664">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3E" w14:textId="77777777" w:rsidR="00E12664" w:rsidRDefault="00000000">
    <w:pPr>
      <w:pStyle w:val="Header"/>
    </w:pPr>
    <w:r>
      <w:pict w14:anchorId="4A3529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65822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4A352963">
        <v:shape id="_x0000_s1028" type="#_x0000_t136" style="position:absolute;margin-left:0;margin-top:0;width:449.6pt;height:269.75pt;rotation:315;z-index:-25165823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3F" w14:textId="77777777" w:rsidR="00E12664" w:rsidRDefault="00000000">
    <w:pPr>
      <w:pStyle w:val="Header"/>
    </w:pPr>
    <w:r>
      <w:pict w14:anchorId="4A3529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65821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4A352965">
        <v:shape id="_x0000_s1046" type="#_x0000_t136" style="position:absolute;margin-left:0;margin-top:0;width:449.6pt;height:269.75pt;rotation:315;z-index:-25165823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40" w14:textId="77777777" w:rsidR="00E12664" w:rsidRDefault="00000000">
    <w:pPr>
      <w:pStyle w:val="Header"/>
    </w:pPr>
    <w:r>
      <w:pict w14:anchorId="4A3529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658217;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261FCE">
      <w:rPr>
        <w:noProof/>
        <w:lang w:val="en-US"/>
      </w:rPr>
      <w:drawing>
        <wp:anchor distT="0" distB="0" distL="114300" distR="114300" simplePos="0" relativeHeight="251658254" behindDoc="1" locked="0" layoutInCell="1" allowOverlap="1" wp14:anchorId="4A352967" wp14:editId="4A352968">
          <wp:simplePos x="0" y="0"/>
          <wp:positionH relativeFrom="page">
            <wp:posOffset>6847840</wp:posOffset>
          </wp:positionH>
          <wp:positionV relativeFrom="page">
            <wp:posOffset>0</wp:posOffset>
          </wp:positionV>
          <wp:extent cx="720090" cy="72009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A352941" w14:textId="77777777" w:rsidR="00E12664" w:rsidRDefault="00E1266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2947" w14:textId="77777777" w:rsidR="00E12664" w:rsidRDefault="00000000">
    <w:pPr>
      <w:pStyle w:val="Header"/>
    </w:pPr>
    <w:r>
      <w:pict w14:anchorId="4A3529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658219;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4A35296A">
        <v:shape id="_x0000_s1048" type="#_x0000_t136" style="position:absolute;margin-left:0;margin-top:0;width:449.6pt;height:269.75pt;rotation:315;z-index:-251658229;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261FCE">
      <w:rPr>
        <w:noProof/>
        <w:lang w:val="en-US"/>
      </w:rPr>
      <w:drawing>
        <wp:anchor distT="0" distB="0" distL="114300" distR="114300" simplePos="0" relativeHeight="251658252" behindDoc="1" locked="0" layoutInCell="1" allowOverlap="1" wp14:anchorId="4A35296B" wp14:editId="4A35296C">
          <wp:simplePos x="0" y="0"/>
          <wp:positionH relativeFrom="page">
            <wp:posOffset>6827520</wp:posOffset>
          </wp:positionH>
          <wp:positionV relativeFrom="page">
            <wp:posOffset>0</wp:posOffset>
          </wp:positionV>
          <wp:extent cx="720090" cy="72009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A352948" w14:textId="77777777" w:rsidR="00E12664" w:rsidRDefault="00E12664">
    <w:pPr>
      <w:pStyle w:val="Header"/>
    </w:pPr>
  </w:p>
  <w:p w14:paraId="4A352949" w14:textId="77777777" w:rsidR="00E12664" w:rsidRDefault="00E126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44645FC"/>
    <w:multiLevelType w:val="singleLevel"/>
    <w:tmpl w:val="E44645FC"/>
    <w:lvl w:ilvl="0">
      <w:start w:val="1"/>
      <w:numFmt w:val="decimal"/>
      <w:lvlText w:val="%1."/>
      <w:lvlJc w:val="left"/>
      <w:pPr>
        <w:ind w:left="425" w:hanging="425"/>
      </w:pPr>
      <w:rPr>
        <w:rFonts w:hint="default"/>
      </w:rPr>
    </w:lvl>
  </w:abstractNum>
  <w:abstractNum w:abstractNumId="1"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2" w15:restartNumberingAfterBreak="0">
    <w:nsid w:val="083A4802"/>
    <w:multiLevelType w:val="singleLevel"/>
    <w:tmpl w:val="083A4802"/>
    <w:lvl w:ilvl="0">
      <w:start w:val="1"/>
      <w:numFmt w:val="decimal"/>
      <w:lvlText w:val="%1."/>
      <w:lvlJc w:val="left"/>
      <w:pPr>
        <w:ind w:left="425" w:hanging="425"/>
      </w:pPr>
      <w:rPr>
        <w:rFonts w:hint="default"/>
      </w:rPr>
    </w:lvl>
  </w:abstractNum>
  <w:abstractNum w:abstractNumId="3"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7"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8"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902329619">
    <w:abstractNumId w:val="15"/>
  </w:num>
  <w:num w:numId="2" w16cid:durableId="281351376">
    <w:abstractNumId w:val="1"/>
  </w:num>
  <w:num w:numId="3" w16cid:durableId="814445353">
    <w:abstractNumId w:val="13"/>
  </w:num>
  <w:num w:numId="4" w16cid:durableId="884366178">
    <w:abstractNumId w:val="19"/>
  </w:num>
  <w:num w:numId="5" w16cid:durableId="742069730">
    <w:abstractNumId w:val="6"/>
  </w:num>
  <w:num w:numId="6" w16cid:durableId="1209803847">
    <w:abstractNumId w:val="4"/>
  </w:num>
  <w:num w:numId="7" w16cid:durableId="416709903">
    <w:abstractNumId w:val="3"/>
  </w:num>
  <w:num w:numId="8" w16cid:durableId="505560322">
    <w:abstractNumId w:val="5"/>
  </w:num>
  <w:num w:numId="9" w16cid:durableId="427654191">
    <w:abstractNumId w:val="16"/>
  </w:num>
  <w:num w:numId="10" w16cid:durableId="27461106">
    <w:abstractNumId w:val="17"/>
  </w:num>
  <w:num w:numId="11" w16cid:durableId="44565983">
    <w:abstractNumId w:val="18"/>
  </w:num>
  <w:num w:numId="12" w16cid:durableId="1130588079">
    <w:abstractNumId w:val="9"/>
  </w:num>
  <w:num w:numId="13" w16cid:durableId="1493328112">
    <w:abstractNumId w:val="10"/>
  </w:num>
  <w:num w:numId="14" w16cid:durableId="997153028">
    <w:abstractNumId w:val="8"/>
  </w:num>
  <w:num w:numId="15" w16cid:durableId="1649243186">
    <w:abstractNumId w:val="7"/>
  </w:num>
  <w:num w:numId="16" w16cid:durableId="2118403782">
    <w:abstractNumId w:val="14"/>
  </w:num>
  <w:num w:numId="17" w16cid:durableId="2074502164">
    <w:abstractNumId w:val="12"/>
  </w:num>
  <w:num w:numId="18" w16cid:durableId="1014067640">
    <w:abstractNumId w:val="11"/>
  </w:num>
  <w:num w:numId="19" w16cid:durableId="2115586322">
    <w:abstractNumId w:val="0"/>
  </w:num>
  <w:num w:numId="20" w16cid:durableId="111405334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wendolyn">
    <w15:presenceInfo w15:providerId="None" w15:userId="gwendolyn"/>
  </w15:person>
  <w15:person w15:author="灵宇·Caroline">
    <w15:presenceInfo w15:providerId="None" w15:userId="灵宇·Caroline"/>
  </w15:person>
  <w15:person w15:author="Lingyu Zhou">
    <w15:presenceInfo w15:providerId="Windows Live" w15:userId="b4039d1862aab4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noPunctuationKerning/>
  <w:characterSpacingControl w:val="doNotCompress"/>
  <w:hdrShapeDefaults>
    <o:shapedefaults v:ext="edit" spidmax="2050" fillcolor="white">
      <v:fill color="white"/>
    </o:shapedefaults>
    <o:shapelayout v:ext="edit">
      <o:idmap v:ext="edit" data="1"/>
    </o:shapelayout>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gxY2QzNDM0NGE3YWUyZmMwNzljNzg0ZDA0YzQ3NDYifQ=="/>
  </w:docVars>
  <w:rsids>
    <w:rsidRoot w:val="000870E9"/>
    <w:rsid w:val="BBDBD112"/>
    <w:rsid w:val="D6EF362F"/>
    <w:rsid w:val="D97F3559"/>
    <w:rsid w:val="ECBA064C"/>
    <w:rsid w:val="ED760A15"/>
    <w:rsid w:val="ED9F2263"/>
    <w:rsid w:val="FDDE25F6"/>
    <w:rsid w:val="00001616"/>
    <w:rsid w:val="0001616D"/>
    <w:rsid w:val="00016839"/>
    <w:rsid w:val="000174F9"/>
    <w:rsid w:val="000249C2"/>
    <w:rsid w:val="000258F6"/>
    <w:rsid w:val="00027B36"/>
    <w:rsid w:val="0003449E"/>
    <w:rsid w:val="00035E1F"/>
    <w:rsid w:val="00036D03"/>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4DC4"/>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6BB8"/>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1FCE"/>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185"/>
    <w:rsid w:val="004944C8"/>
    <w:rsid w:val="00495DDA"/>
    <w:rsid w:val="004A0EBF"/>
    <w:rsid w:val="004A3751"/>
    <w:rsid w:val="004A4EC4"/>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9799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538D"/>
    <w:rsid w:val="005F7025"/>
    <w:rsid w:val="00600C2B"/>
    <w:rsid w:val="00606A1F"/>
    <w:rsid w:val="00611BF0"/>
    <w:rsid w:val="006127AC"/>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5656"/>
    <w:rsid w:val="006975A8"/>
    <w:rsid w:val="006A1012"/>
    <w:rsid w:val="006A7DF5"/>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4BC6"/>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3843"/>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0B84"/>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5050"/>
    <w:rsid w:val="00A179F2"/>
    <w:rsid w:val="00A20A1C"/>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050A"/>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30DA8"/>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03849"/>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384"/>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1940"/>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2664"/>
    <w:rsid w:val="00E13CC9"/>
    <w:rsid w:val="00E16EB4"/>
    <w:rsid w:val="00E20A7D"/>
    <w:rsid w:val="00E21A27"/>
    <w:rsid w:val="00E22643"/>
    <w:rsid w:val="00E27A2F"/>
    <w:rsid w:val="00E30A98"/>
    <w:rsid w:val="00E34486"/>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44386"/>
    <w:rsid w:val="00F50222"/>
    <w:rsid w:val="00F52277"/>
    <w:rsid w:val="00F527AC"/>
    <w:rsid w:val="00F5503F"/>
    <w:rsid w:val="00F55AD7"/>
    <w:rsid w:val="00F61D83"/>
    <w:rsid w:val="00F628DA"/>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0F16"/>
    <w:rsid w:val="00FC378B"/>
    <w:rsid w:val="00FC3977"/>
    <w:rsid w:val="00FD2566"/>
    <w:rsid w:val="00FD25C7"/>
    <w:rsid w:val="00FD2F16"/>
    <w:rsid w:val="00FD2F54"/>
    <w:rsid w:val="00FD6065"/>
    <w:rsid w:val="00FE1D34"/>
    <w:rsid w:val="00FE244F"/>
    <w:rsid w:val="00FE2A6F"/>
    <w:rsid w:val="00FF2C98"/>
    <w:rsid w:val="00FF418D"/>
    <w:rsid w:val="00FF6538"/>
    <w:rsid w:val="03297D36"/>
    <w:rsid w:val="041C7DD2"/>
    <w:rsid w:val="0A1F6408"/>
    <w:rsid w:val="0D1975CB"/>
    <w:rsid w:val="0D7A0D02"/>
    <w:rsid w:val="102B2027"/>
    <w:rsid w:val="13833F28"/>
    <w:rsid w:val="15381999"/>
    <w:rsid w:val="166D7CAC"/>
    <w:rsid w:val="18610CDC"/>
    <w:rsid w:val="198B3B37"/>
    <w:rsid w:val="1E0839A8"/>
    <w:rsid w:val="205904EB"/>
    <w:rsid w:val="21906CA5"/>
    <w:rsid w:val="26E50D2A"/>
    <w:rsid w:val="281D73CE"/>
    <w:rsid w:val="28C570BF"/>
    <w:rsid w:val="2A3C3357"/>
    <w:rsid w:val="2A7B7321"/>
    <w:rsid w:val="2ABE3801"/>
    <w:rsid w:val="2B6653DD"/>
    <w:rsid w:val="2BD96984"/>
    <w:rsid w:val="2D256324"/>
    <w:rsid w:val="2DAA3107"/>
    <w:rsid w:val="2E857DAE"/>
    <w:rsid w:val="2EB01C1E"/>
    <w:rsid w:val="355157DD"/>
    <w:rsid w:val="36D93CDC"/>
    <w:rsid w:val="37001824"/>
    <w:rsid w:val="388D4D7E"/>
    <w:rsid w:val="38ED3A6E"/>
    <w:rsid w:val="39335925"/>
    <w:rsid w:val="397A0427"/>
    <w:rsid w:val="39AA3538"/>
    <w:rsid w:val="3A5F274A"/>
    <w:rsid w:val="3BD827B4"/>
    <w:rsid w:val="3BEE5FE1"/>
    <w:rsid w:val="3CF1446D"/>
    <w:rsid w:val="3CF63D9D"/>
    <w:rsid w:val="3DD447F6"/>
    <w:rsid w:val="3E097D00"/>
    <w:rsid w:val="3E281068"/>
    <w:rsid w:val="3F3917BB"/>
    <w:rsid w:val="40EF7F8C"/>
    <w:rsid w:val="423544BC"/>
    <w:rsid w:val="487C33A3"/>
    <w:rsid w:val="488D1E1F"/>
    <w:rsid w:val="48B11E4D"/>
    <w:rsid w:val="49BF08D4"/>
    <w:rsid w:val="4AD72235"/>
    <w:rsid w:val="4C15710C"/>
    <w:rsid w:val="4C4C6235"/>
    <w:rsid w:val="4E6F6FA8"/>
    <w:rsid w:val="4E8A5B90"/>
    <w:rsid w:val="4FE65048"/>
    <w:rsid w:val="516E3547"/>
    <w:rsid w:val="51B82A14"/>
    <w:rsid w:val="51E1640E"/>
    <w:rsid w:val="5528727C"/>
    <w:rsid w:val="59383F31"/>
    <w:rsid w:val="5A8C7AD4"/>
    <w:rsid w:val="5F795177"/>
    <w:rsid w:val="5FE07D05"/>
    <w:rsid w:val="61D54F1C"/>
    <w:rsid w:val="637A58C0"/>
    <w:rsid w:val="6393508F"/>
    <w:rsid w:val="63991139"/>
    <w:rsid w:val="68BE5B6E"/>
    <w:rsid w:val="6A514641"/>
    <w:rsid w:val="6B2B4A32"/>
    <w:rsid w:val="6B59096C"/>
    <w:rsid w:val="6B777044"/>
    <w:rsid w:val="6B7B3CF2"/>
    <w:rsid w:val="6DFE1870"/>
    <w:rsid w:val="6E651504"/>
    <w:rsid w:val="6F3E35A0"/>
    <w:rsid w:val="70B03E16"/>
    <w:rsid w:val="70ED2BB2"/>
    <w:rsid w:val="728A578A"/>
    <w:rsid w:val="72B35BFA"/>
    <w:rsid w:val="75D532E5"/>
    <w:rsid w:val="776F1D97"/>
    <w:rsid w:val="777032C5"/>
    <w:rsid w:val="77AC4F7D"/>
    <w:rsid w:val="78153E6C"/>
    <w:rsid w:val="7A127220"/>
    <w:rsid w:val="7B446F42"/>
    <w:rsid w:val="7BA774D1"/>
    <w:rsid w:val="7CF818E9"/>
    <w:rsid w:val="7EFB240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4A352629"/>
  <w15:docId w15:val="{E790F78B-0F69-4AB2-832C-805515F0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iPriority="0"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val="en-GB"/>
    </w:rPr>
  </w:style>
  <w:style w:type="paragraph" w:styleId="Heading1">
    <w:name w:val="heading 1"/>
    <w:next w:val="Heading1separationline"/>
    <w:link w:val="Heading1Char"/>
    <w:qFormat/>
    <w:pPr>
      <w:keepNext/>
      <w:keepLines/>
      <w:numPr>
        <w:numId w:val="1"/>
      </w:numPr>
      <w:spacing w:before="240" w:after="20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ionline">
    <w:name w:val="Heading 1 separation line"/>
    <w:basedOn w:val="Normal"/>
    <w:next w:val="BodyText"/>
    <w:qFormat/>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pPr>
      <w:spacing w:after="120"/>
      <w:jc w:val="both"/>
    </w:pPr>
    <w:rPr>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val="en-GB"/>
    </w:rPr>
  </w:style>
  <w:style w:type="paragraph" w:styleId="Header">
    <w:name w:val="header"/>
    <w:link w:val="HeaderChar"/>
    <w:qFormat/>
    <w:pPr>
      <w:spacing w:line="240" w:lineRule="exact"/>
    </w:pPr>
    <w:rPr>
      <w:rFonts w:asciiTheme="minorHAnsi" w:eastAsiaTheme="minorHAnsi" w:hAnsiTheme="minorHAnsi" w:cstheme="minorBidi"/>
      <w:szCs w:val="22"/>
      <w:lang w:val="en-GB"/>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00558C"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60" w:line="240" w:lineRule="auto"/>
      <w:jc w:val="center"/>
      <w:outlineLvl w:val="0"/>
    </w:pPr>
    <w:rPr>
      <w:rFonts w:ascii="Arial" w:eastAsia="Times New Roman" w:hAnsi="Arial" w:cs="Arial"/>
      <w:b/>
      <w:bCs/>
      <w:kern w:val="28"/>
      <w:sz w:val="32"/>
      <w:szCs w:val="32"/>
      <w:lang w:eastAsia="en-GB"/>
    </w:rPr>
  </w:style>
  <w:style w:type="paragraph" w:styleId="CommentSubject">
    <w:name w:val="annotation subject"/>
    <w:basedOn w:val="CommentText"/>
    <w:next w:val="CommentText"/>
    <w:link w:val="CommentSubjectChar"/>
    <w:unhideWhenUsed/>
    <w:qFormat/>
    <w:rPr>
      <w:b/>
      <w:bCs/>
      <w:sz w:val="20"/>
      <w:szCs w:val="20"/>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00558C"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erChar">
    <w:name w:val="Header Char"/>
    <w:basedOn w:val="DefaultParagraphFont"/>
    <w:link w:val="Header"/>
    <w:qFormat/>
    <w:rPr>
      <w:sz w:val="20"/>
      <w:lang w:val="en-GB"/>
    </w:rPr>
  </w:style>
  <w:style w:type="character" w:customStyle="1" w:styleId="FooterChar">
    <w:name w:val="Footer Char"/>
    <w:basedOn w:val="DefaultParagraphFont"/>
    <w:link w:val="Footer"/>
    <w:qFormat/>
    <w:rPr>
      <w:sz w:val="20"/>
      <w:lang w:val="en-GB"/>
    </w:rPr>
  </w:style>
  <w:style w:type="character" w:customStyle="1" w:styleId="BalloonTextChar">
    <w:name w:val="Balloon Text Char"/>
    <w:basedOn w:val="DefaultParagraphFont"/>
    <w:link w:val="BalloonText"/>
    <w:qFormat/>
    <w:rPr>
      <w:rFonts w:ascii="Tahoma" w:hAnsi="Tahoma" w:cs="Tahoma"/>
      <w:sz w:val="16"/>
      <w:szCs w:val="16"/>
      <w:lang w:val="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val="en-GB"/>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qFormat/>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val="en-GB"/>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val="en-GB"/>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val="en-GB"/>
    </w:rPr>
  </w:style>
  <w:style w:type="paragraph" w:customStyle="1" w:styleId="Bullet1">
    <w:name w:val="Bullet 1"/>
    <w:basedOn w:val="Normal"/>
    <w:qFormat/>
    <w:pPr>
      <w:numPr>
        <w:numId w:val="3"/>
      </w:numPr>
      <w:spacing w:after="120"/>
      <w:ind w:left="992" w:hanging="425"/>
    </w:pPr>
    <w:rPr>
      <w:color w:val="000000" w:themeColor="text1"/>
      <w:sz w:val="22"/>
    </w:rPr>
  </w:style>
  <w:style w:type="paragraph" w:customStyle="1" w:styleId="Bullet2">
    <w:name w:val="Bullet 2"/>
    <w:basedOn w:val="Normal"/>
    <w:link w:val="Bullet2Char"/>
    <w:qFormat/>
    <w:pPr>
      <w:numPr>
        <w:numId w:val="4"/>
      </w:numPr>
      <w:spacing w:after="120"/>
      <w:ind w:left="1417" w:hanging="425"/>
    </w:pPr>
    <w:rPr>
      <w:color w:val="000000" w:themeColor="text1"/>
      <w:sz w:val="22"/>
    </w:rPr>
  </w:style>
  <w:style w:type="paragraph" w:customStyle="1" w:styleId="PageNumber1">
    <w:name w:val="Page Number1"/>
    <w:basedOn w:val="Normal"/>
    <w:qFormat/>
    <w:pPr>
      <w:spacing w:line="180" w:lineRule="exact"/>
      <w:jc w:val="right"/>
    </w:pPr>
    <w:rPr>
      <w:color w:val="00558C" w:themeColor="accent1"/>
    </w:rPr>
  </w:style>
  <w:style w:type="paragraph" w:customStyle="1" w:styleId="Editionnumber">
    <w:name w:val="Edition number"/>
    <w:basedOn w:val="Normal"/>
    <w:qFormat/>
    <w:rPr>
      <w:b/>
      <w:color w:val="00558C"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suppressOverlap/>
    </w:pPr>
    <w:rPr>
      <w:b/>
      <w:color w:val="00558C" w:themeColor="accent1"/>
      <w:sz w:val="15"/>
      <w:szCs w:val="15"/>
    </w:rPr>
  </w:style>
  <w:style w:type="paragraph" w:styleId="NoSpacing">
    <w:name w:val="No Spacing"/>
    <w:uiPriority w:val="1"/>
    <w:qFormat/>
    <w:rPr>
      <w:rFonts w:asciiTheme="minorHAnsi" w:eastAsiaTheme="minorHAnsi" w:hAnsiTheme="minorHAnsi" w:cstheme="minorBidi"/>
      <w:sz w:val="18"/>
      <w:szCs w:val="22"/>
      <w:lang w:val="en-GB"/>
    </w:rPr>
  </w:style>
  <w:style w:type="paragraph" w:customStyle="1" w:styleId="Contents">
    <w:name w:val="Contents"/>
    <w:basedOn w:val="Header"/>
    <w:qFormat/>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val="en-GB"/>
    </w:rPr>
  </w:style>
  <w:style w:type="paragraph" w:customStyle="1" w:styleId="AppendixHead2">
    <w:name w:val="Appendix Head 2"/>
    <w:basedOn w:val="Appendix"/>
    <w:next w:val="Heading2separationline"/>
    <w:qFormat/>
    <w:pPr>
      <w:numPr>
        <w:ilvl w:val="2"/>
      </w:numPr>
      <w:spacing w:after="120"/>
    </w:pPr>
    <w:rPr>
      <w:rFonts w:cs="Arial"/>
      <w:sz w:val="24"/>
      <w:lang w:eastAsia="en-GB"/>
    </w:rPr>
  </w:style>
  <w:style w:type="paragraph" w:customStyle="1" w:styleId="Appendix">
    <w:name w:val="Appendix"/>
    <w:next w:val="BodyText"/>
    <w:qFormat/>
    <w:pPr>
      <w:numPr>
        <w:numId w:val="5"/>
      </w:numPr>
      <w:spacing w:before="120" w:after="240"/>
    </w:pPr>
    <w:rPr>
      <w:rFonts w:asciiTheme="majorHAnsi" w:eastAsia="Calibri" w:hAnsiTheme="majorHAnsi" w:cs="Calibri"/>
      <w:b/>
      <w:bCs/>
      <w:caps/>
      <w:color w:val="00558C"/>
      <w:sz w:val="28"/>
      <w:szCs w:val="28"/>
      <w:lang w:val="en-GB"/>
    </w:rPr>
  </w:style>
  <w:style w:type="paragraph" w:customStyle="1" w:styleId="AppendixHead3">
    <w:name w:val="Appendix Head 3"/>
    <w:basedOn w:val="Normal"/>
    <w:next w:val="BodyText"/>
    <w:qFormat/>
    <w:pPr>
      <w:numPr>
        <w:ilvl w:val="3"/>
        <w:numId w:val="5"/>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paragraph" w:customStyle="1" w:styleId="Annex">
    <w:name w:val="Annex"/>
    <w:next w:val="BodyText"/>
    <w:link w:val="AnnexChar"/>
    <w:qFormat/>
    <w:pPr>
      <w:numPr>
        <w:numId w:val="6"/>
      </w:numPr>
      <w:spacing w:after="360" w:line="276" w:lineRule="auto"/>
    </w:pPr>
    <w:rPr>
      <w:rFonts w:asciiTheme="minorHAnsi" w:eastAsiaTheme="minorHAnsi" w:hAnsiTheme="minorHAnsi" w:cstheme="minorBidi"/>
      <w:b/>
      <w:caps/>
      <w:color w:val="00558C"/>
      <w:sz w:val="28"/>
      <w:szCs w:val="22"/>
      <w:lang w:val="en-GB"/>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val="en-GB"/>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character" w:customStyle="1" w:styleId="BodyTextChar">
    <w:name w:val="Body Text Char"/>
    <w:basedOn w:val="DefaultParagraphFont"/>
    <w:link w:val="BodyText"/>
    <w:qFormat/>
    <w:rPr>
      <w:lang w:val="en-GB"/>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6"/>
      </w:numPr>
      <w:spacing w:before="120" w:after="120" w:line="240" w:lineRule="auto"/>
      <w:ind w:left="1701" w:hanging="1701"/>
    </w:pPr>
    <w:rPr>
      <w:rFonts w:eastAsia="Calibri" w:cs="Calibri"/>
      <w:color w:val="00558C"/>
      <w:sz w:val="22"/>
      <w:lang w:eastAsia="en-GB"/>
    </w:rPr>
  </w:style>
  <w:style w:type="character" w:customStyle="1" w:styleId="CommentTextChar">
    <w:name w:val="Comment Text Char"/>
    <w:basedOn w:val="DefaultParagraphFont"/>
    <w:link w:val="CommentText"/>
    <w:qFormat/>
    <w:rPr>
      <w:sz w:val="24"/>
      <w:szCs w:val="24"/>
      <w:lang w:val="en-GB"/>
    </w:rPr>
  </w:style>
  <w:style w:type="character" w:customStyle="1" w:styleId="CommentSubjectChar">
    <w:name w:val="Comment Subject Char"/>
    <w:basedOn w:val="CommentTextChar"/>
    <w:link w:val="CommentSubject"/>
    <w:qFormat/>
    <w:rPr>
      <w:b/>
      <w:bCs/>
      <w:sz w:val="20"/>
      <w:szCs w:val="20"/>
      <w:lang w:val="en-US"/>
    </w:rPr>
  </w:style>
  <w:style w:type="character" w:customStyle="1" w:styleId="BodyTextIndent3Char">
    <w:name w:val="Body Text Indent 3 Char"/>
    <w:basedOn w:val="DefaultParagraphFont"/>
    <w:link w:val="BodyTextIndent3"/>
    <w:semiHidden/>
    <w:qFormat/>
    <w:rPr>
      <w:sz w:val="16"/>
      <w:szCs w:val="16"/>
      <w:lang w:val="en-GB"/>
    </w:rPr>
  </w:style>
  <w:style w:type="paragraph" w:customStyle="1" w:styleId="InsetList">
    <w:name w:val="Inset List"/>
    <w:basedOn w:val="Normal"/>
    <w:qFormat/>
    <w:pPr>
      <w:numPr>
        <w:numId w:val="7"/>
      </w:numPr>
      <w:spacing w:after="120"/>
      <w:jc w:val="both"/>
    </w:pPr>
    <w:rPr>
      <w:sz w:val="22"/>
    </w:rPr>
  </w:style>
  <w:style w:type="paragraph" w:customStyle="1" w:styleId="ListofFigures">
    <w:name w:val="List of Figures"/>
    <w:basedOn w:val="Normal"/>
    <w:next w:val="Normal"/>
    <w:qFormat/>
    <w:pPr>
      <w:spacing w:after="240" w:line="480" w:lineRule="atLeast"/>
    </w:pPr>
    <w:rPr>
      <w:b/>
      <w:color w:val="009FE3" w:themeColor="accent2"/>
      <w:sz w:val="40"/>
      <w:szCs w:val="40"/>
    </w:rPr>
  </w:style>
  <w:style w:type="paragraph" w:customStyle="1" w:styleId="Tablecaption">
    <w:name w:val="Table caption"/>
    <w:basedOn w:val="Caption"/>
    <w:next w:val="BodyText"/>
    <w:qFormat/>
    <w:pPr>
      <w:numPr>
        <w:numId w:val="8"/>
      </w:numPr>
      <w:tabs>
        <w:tab w:val="left" w:pos="851"/>
      </w:tabs>
      <w:spacing w:before="240" w:after="240"/>
      <w:jc w:val="center"/>
    </w:pPr>
    <w:rPr>
      <w:b w:val="0"/>
      <w:u w:val="none"/>
    </w:rPr>
  </w:style>
  <w:style w:type="character" w:customStyle="1" w:styleId="FootnoteTextChar">
    <w:name w:val="Footnote Text Char"/>
    <w:basedOn w:val="DefaultParagraphFont"/>
    <w:link w:val="FootnoteText"/>
    <w:uiPriority w:val="99"/>
    <w:qFormat/>
    <w:rPr>
      <w:sz w:val="18"/>
      <w:szCs w:val="24"/>
      <w:vertAlign w:val="superscript"/>
      <w:lang w:val="en-GB"/>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9"/>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9"/>
      </w:numPr>
      <w:ind w:left="1701" w:hanging="425"/>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1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qFormat/>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pPr>
      <w:numPr>
        <w:numId w:val="12"/>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val="en-GB"/>
    </w:rPr>
  </w:style>
  <w:style w:type="paragraph" w:customStyle="1" w:styleId="AnnexTablecaption">
    <w:name w:val="Annex Table caption"/>
    <w:basedOn w:val="BodyText"/>
    <w:qFormat/>
    <w:pPr>
      <w:numPr>
        <w:numId w:val="13"/>
      </w:numPr>
      <w:jc w:val="center"/>
    </w:pPr>
    <w:rPr>
      <w:i/>
      <w:color w:val="00558C"/>
      <w:lang w:eastAsia="en-GB"/>
    </w:rPr>
  </w:style>
  <w:style w:type="paragraph" w:customStyle="1" w:styleId="Figurecaption">
    <w:name w:val="Figure caption"/>
    <w:basedOn w:val="Caption"/>
    <w:next w:val="BodyText"/>
    <w:qFormat/>
    <w:pPr>
      <w:numPr>
        <w:numId w:val="14"/>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character" w:customStyle="1" w:styleId="TitleChar">
    <w:name w:val="Title Char"/>
    <w:basedOn w:val="DefaultParagraphFont"/>
    <w:link w:val="Title"/>
    <w:qFormat/>
    <w:rPr>
      <w:rFonts w:ascii="Arial" w:eastAsia="Times New Roman" w:hAnsi="Arial" w:cs="Arial"/>
      <w:b/>
      <w:bCs/>
      <w:kern w:val="28"/>
      <w:sz w:val="32"/>
      <w:szCs w:val="32"/>
      <w:lang w:val="en-GB" w:eastAsia="en-GB"/>
    </w:rPr>
  </w:style>
  <w:style w:type="paragraph" w:customStyle="1" w:styleId="1">
    <w:name w:val="修订1"/>
    <w:hidden/>
    <w:uiPriority w:val="99"/>
    <w:semiHidden/>
    <w:qFormat/>
    <w:rPr>
      <w:rFonts w:asciiTheme="minorHAnsi" w:eastAsiaTheme="minorHAnsi" w:hAnsiTheme="minorHAnsi" w:cstheme="minorBidi"/>
      <w:sz w:val="18"/>
      <w:szCs w:val="22"/>
      <w:lang w:val="en-GB"/>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b/>
      <w:color w:val="00558C"/>
      <w:sz w:val="28"/>
      <w:lang w:val="en-GB"/>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b/>
      <w:i/>
      <w:color w:val="00558C"/>
      <w:sz w:val="28"/>
      <w:lang w:val="en-GB"/>
    </w:rPr>
  </w:style>
  <w:style w:type="paragraph" w:customStyle="1" w:styleId="Reference">
    <w:name w:val="Reference"/>
    <w:basedOn w:val="Normal"/>
    <w:qFormat/>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16"/>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val="en-GB"/>
    </w:rPr>
  </w:style>
  <w:style w:type="paragraph" w:customStyle="1" w:styleId="Furtherreading">
    <w:name w:val="Further reading"/>
    <w:basedOn w:val="BodyText"/>
    <w:link w:val="FurtherreadingChar"/>
    <w:qFormat/>
    <w:pPr>
      <w:numPr>
        <w:numId w:val="17"/>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val="en-GB"/>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18"/>
      </w:numPr>
      <w:jc w:val="center"/>
    </w:pPr>
    <w:rPr>
      <w:i/>
      <w:color w:val="00558C"/>
      <w:lang w:eastAsia="en-GB"/>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val="en-GB" w:eastAsia="en-GB"/>
    </w:rPr>
  </w:style>
  <w:style w:type="paragraph" w:customStyle="1" w:styleId="AppendixHead1">
    <w:name w:val="Appendix Head 1"/>
    <w:basedOn w:val="Normal"/>
    <w:next w:val="Heading1separationline"/>
    <w:qFormat/>
    <w:pPr>
      <w:numPr>
        <w:ilvl w:val="1"/>
        <w:numId w:val="5"/>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i/>
      <w:lang w:val="en-GB"/>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lang w:val="en-GB"/>
    </w:rPr>
  </w:style>
  <w:style w:type="paragraph" w:customStyle="1" w:styleId="Revision1">
    <w:name w:val="Revision1"/>
    <w:hidden/>
    <w:uiPriority w:val="99"/>
    <w:unhideWhenUsed/>
    <w:qFormat/>
    <w:rPr>
      <w:rFonts w:asciiTheme="minorHAnsi" w:eastAsiaTheme="minorHAnsi" w:hAnsiTheme="minorHAnsi" w:cstheme="minorBidi"/>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7.jpe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footer" Target="footer5.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
  </customSectProps>
  <customShpExts>
    <customShpInfo spid="_x0000_s1076"/>
    <customShpInfo spid="_x0000_s1075"/>
    <customShpInfo spid="_x0000_s1026" textRotate="1"/>
    <customShpInfo spid="_x0000_s1074"/>
    <customShpInfo spid="_x0000_s1079"/>
    <customShpInfo spid="_x0000_s1078"/>
    <customShpInfo spid="_x0000_s1029"/>
    <customShpInfo spid="_x0000_s1077"/>
    <customShpInfo spid="_x0000_s1028"/>
    <customShpInfo spid="_x0000_s1085"/>
    <customShpInfo spid="_x0000_s1084"/>
    <customShpInfo spid="_x0000_s1046"/>
    <customShpInfo spid="_x0000_s1083"/>
    <customShpInfo spid="_x0000_s1048"/>
  </customShpExt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E4C45-8D01-4E93-AA84-92DF7339A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6712</Words>
  <Characters>38259</Characters>
  <Application>Microsoft Office Word</Application>
  <DocSecurity>0</DocSecurity>
  <Lines>318</Lines>
  <Paragraphs>89</Paragraphs>
  <ScaleCrop>false</ScaleCrop>
  <Manager>IALA</Manager>
  <Company>IALA</Company>
  <LinksUpToDate>false</LinksUpToDate>
  <CharactersWithSpaces>44882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lastModifiedBy>Alisa Nechyporuk</cp:lastModifiedBy>
  <cp:revision>6</cp:revision>
  <cp:lastPrinted>2020-11-25T16:30:00Z</cp:lastPrinted>
  <dcterms:created xsi:type="dcterms:W3CDTF">2021-09-03T21:56:00Z</dcterms:created>
  <dcterms:modified xsi:type="dcterms:W3CDTF">2024-09-24T14:34:00Z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KSOProductBuildVer">
    <vt:lpwstr>2052-12.1.0.17857</vt:lpwstr>
  </property>
  <property fmtid="{D5CDD505-2E9C-101B-9397-08002B2CF9AE}" pid="5" name="ICV">
    <vt:lpwstr>E485443930C144EBA74F5F280E5B7B05_13</vt:lpwstr>
  </property>
  <property fmtid="{D5CDD505-2E9C-101B-9397-08002B2CF9AE}" pid="6" name="MediaServiceImageTags">
    <vt:lpwstr/>
  </property>
</Properties>
</file>